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FB6" w:rsidRPr="00CE2D84" w:rsidRDefault="00CE2D84">
      <w:pPr>
        <w:rPr>
          <w:b/>
        </w:rPr>
      </w:pPr>
      <w:r w:rsidRPr="00CE2D84">
        <w:rPr>
          <w:rFonts w:hint="eastAsia"/>
          <w:b/>
        </w:rPr>
        <w:t>Review Article</w:t>
      </w:r>
    </w:p>
    <w:p w:rsidR="00CE2D84" w:rsidRDefault="00CE2D84" w:rsidP="00CE2D84">
      <w:pPr>
        <w:pStyle w:val="a3"/>
        <w:jc w:val="left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환자의 수술적 </w:t>
      </w:r>
      <w:proofErr w:type="gramStart"/>
      <w:r>
        <w:rPr>
          <w:rFonts w:hint="eastAsia"/>
        </w:rPr>
        <w:t>치료 :</w:t>
      </w:r>
      <w:proofErr w:type="gramEnd"/>
      <w:r>
        <w:rPr>
          <w:rFonts w:hint="eastAsia"/>
        </w:rPr>
        <w:t xml:space="preserve"> 리뷰 논문</w:t>
      </w:r>
    </w:p>
    <w:p w:rsidR="00CE2D84" w:rsidRDefault="00CE2D84" w:rsidP="00CE2D84">
      <w:pPr>
        <w:pStyle w:val="a4"/>
        <w:jc w:val="left"/>
      </w:pPr>
      <w:r>
        <w:rPr>
          <w:rFonts w:hint="eastAsia"/>
        </w:rPr>
        <w:t>김다현, 김영문, 김인겸, 이동렬, 이준원, 임창진, 정상훈</w:t>
      </w:r>
    </w:p>
    <w:p w:rsidR="00E778FC" w:rsidRDefault="00E778FC"/>
    <w:p w:rsidR="00975AB5" w:rsidRPr="00975AB5" w:rsidRDefault="00975AB5">
      <w:pPr>
        <w:rPr>
          <w:b/>
        </w:rPr>
      </w:pPr>
      <w:r w:rsidRPr="00975AB5">
        <w:rPr>
          <w:rFonts w:hint="eastAsia"/>
          <w:b/>
        </w:rPr>
        <w:t>서론</w:t>
      </w:r>
    </w:p>
    <w:p w:rsidR="000E7E65" w:rsidRPr="00736BC2" w:rsidRDefault="00E174C2" w:rsidP="002E0DAD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 xml:space="preserve">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</w:t>
      </w:r>
      <w:proofErr w:type="spellEnd"/>
      <w:r w:rsidR="00762616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</w:t>
      </w:r>
      <w:del w:id="0" w:author="Inje University Medical College" w:date="2011-01-07T11:04:00Z">
        <w:r w:rsidR="001812FE" w:rsidDel="009F02ED">
          <w:rPr>
            <w:rFonts w:eastAsiaTheme="minorHAnsi" w:hint="eastAsia"/>
          </w:rPr>
          <w:delText>L</w:delText>
        </w:r>
      </w:del>
      <w:ins w:id="1" w:author="Inje University Medical College" w:date="2011-01-07T11:05:00Z">
        <w:r w:rsidR="009F02ED">
          <w:rPr>
            <w:rFonts w:eastAsiaTheme="minorHAnsi" w:hint="eastAsia"/>
          </w:rPr>
          <w:t>l</w:t>
        </w:r>
      </w:ins>
      <w:r w:rsidR="001812FE">
        <w:rPr>
          <w:rFonts w:eastAsiaTheme="minorHAnsi" w:hint="eastAsia"/>
        </w:rPr>
        <w:t>umbar herniated intervertebral disc)</w:t>
      </w:r>
      <w:r w:rsidRPr="00736BC2">
        <w:rPr>
          <w:rFonts w:eastAsiaTheme="minorHAnsi" w:hint="eastAsia"/>
        </w:rPr>
        <w:t xml:space="preserve">의 치료는 </w:t>
      </w:r>
      <w:r w:rsidR="002E0DAD">
        <w:rPr>
          <w:rFonts w:eastAsiaTheme="minorHAnsi" w:hint="eastAsia"/>
        </w:rPr>
        <w:t xml:space="preserve">다양한 종류가 있으며, </w:t>
      </w:r>
      <w:proofErr w:type="spellStart"/>
      <w:r w:rsidR="002E0DAD">
        <w:rPr>
          <w:rFonts w:eastAsiaTheme="minorHAnsi" w:hint="eastAsia"/>
        </w:rPr>
        <w:t>그효과에</w:t>
      </w:r>
      <w:proofErr w:type="spellEnd"/>
      <w:r w:rsidR="002E0DAD">
        <w:rPr>
          <w:rFonts w:eastAsiaTheme="minorHAnsi" w:hint="eastAsia"/>
        </w:rPr>
        <w:t xml:space="preserve"> 대한 </w:t>
      </w:r>
      <w:commentRangeStart w:id="2"/>
      <w:r w:rsidR="002E0DAD">
        <w:rPr>
          <w:rFonts w:eastAsiaTheme="minorHAnsi" w:hint="eastAsia"/>
        </w:rPr>
        <w:t xml:space="preserve">논쟁이 </w:t>
      </w:r>
      <w:proofErr w:type="spellStart"/>
      <w:r w:rsidR="002E0DAD">
        <w:rPr>
          <w:rFonts w:eastAsiaTheme="minorHAnsi" w:hint="eastAsia"/>
        </w:rPr>
        <w:t>진행중이다</w:t>
      </w:r>
      <w:commentRangeEnd w:id="2"/>
      <w:proofErr w:type="spellEnd"/>
      <w:r w:rsidR="009F02ED">
        <w:rPr>
          <w:rStyle w:val="a6"/>
        </w:rPr>
        <w:commentReference w:id="2"/>
      </w:r>
      <w:r w:rsidR="00697226">
        <w:rPr>
          <w:rFonts w:eastAsiaTheme="minorHAnsi" w:hint="eastAsia"/>
        </w:rPr>
        <w:t xml:space="preserve"> </w:t>
      </w:r>
      <w:r w:rsidR="0050794E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&lt;EndNote&gt;&lt;Cite&gt;&lt;Author&gt;Weber&lt;/Author&gt;&lt;Year&gt;1983&lt;/Year&gt;&lt;RecNum&gt;5&lt;/RecNum&gt;&lt;DisplayText&gt;[1]&lt;/DisplayText&gt;&lt;record&gt;&lt;rec-number&gt;5&lt;/rec-number&gt;&lt;foreign-keys&gt;&lt;key app="EN" db-id="99zrxrfa45z5vuefern5ap0la90xx9rzt0xr"&gt;5&lt;/key&gt;&lt;/foreign-keys&gt;&lt;ref-type name="Journal Article"&gt;17&lt;/ref-type&gt;&lt;contributors&gt;&lt;authors&gt;&lt;author&gt;Weber, H.&lt;/author&gt;&lt;/authors&gt;&lt;/contributors&gt;&lt;titles&gt;&lt;title&gt;Lumbar disc herniation. A controlled, prospective study with ten years of observation&lt;/title&gt;&lt;secondary-title&gt;Spine (Phila Pa 1976)&lt;/secondary-title&gt;&lt;/titles&gt;&lt;periodical&gt;&lt;full-title&gt;Spine (Phila Pa 1976)&lt;/full-title&gt;&lt;/periodical&gt;&lt;pages&gt;131-40&lt;/pages&gt;&lt;volume&gt;8&lt;/volume&gt;&lt;number&gt;2&lt;/number&gt;&lt;edition&gt;1983/03/01&lt;/edition&gt;&lt;keywords&gt;&lt;keyword&gt;Adult&lt;/keyword&gt;&lt;keyword&gt;Female&lt;/keyword&gt;&lt;keyword&gt;Humans&lt;/keyword&gt;&lt;keyword&gt;Intervertebral Disk Displacement/*surgery&lt;/keyword&gt;&lt;keyword&gt;Lumbar Vertebrae/surgery&lt;/keyword&gt;&lt;keyword&gt;Male&lt;/keyword&gt;&lt;keyword&gt;Middle Aged&lt;/keyword&gt;&lt;keyword&gt;Physical Therapy Modalities&lt;/keyword&gt;&lt;keyword&gt;Postoperative Complications/etiology&lt;/keyword&gt;&lt;keyword&gt;Prognosis&lt;/keyword&gt;&lt;keyword&gt;Prospective Studies&lt;/keyword&gt;&lt;keyword&gt;Recurrence&lt;/keyword&gt;&lt;keyword&gt;Sciatica/surgery&lt;/keyword&gt;&lt;/keywords&gt;&lt;dates&gt;&lt;year&gt;1983&lt;/year&gt;&lt;pub-dates&gt;&lt;date&gt;Mar&lt;/date&gt;&lt;/pub-dates&gt;&lt;/dates&gt;&lt;isbn&gt;0362-2436 (Print)&amp;#xD;0362-2436 (Linking)&lt;/isbn&gt;&lt;accession-num&gt;6857385&lt;/accession-num&gt;&lt;urls&gt;&lt;related-urls&gt;&lt;url&gt;http://www.ncbi.nlm.nih.gov/pubmed/6857385&lt;/url&gt;&lt;/related-urls&gt;&lt;/urls&gt;&lt;language&gt;eng&lt;/language&gt;&lt;/record&gt;&lt;/Cite&gt;&lt;/EndNote&gt;</w:instrText>
      </w:r>
      <w:r w:rsidR="0050794E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1" w:tooltip="Weber, 1983 #5" w:history="1">
        <w:r w:rsidR="009069F1">
          <w:rPr>
            <w:rFonts w:eastAsiaTheme="minorHAnsi"/>
            <w:noProof/>
          </w:rPr>
          <w:t>1</w:t>
        </w:r>
      </w:hyperlink>
      <w:r w:rsidR="00697226">
        <w:rPr>
          <w:rFonts w:eastAsiaTheme="minorHAnsi"/>
          <w:noProof/>
        </w:rPr>
        <w:t>]</w:t>
      </w:r>
      <w:r w:rsidR="0050794E">
        <w:rPr>
          <w:rFonts w:eastAsiaTheme="minorHAnsi"/>
        </w:rPr>
        <w:fldChar w:fldCharType="end"/>
      </w:r>
      <w:r w:rsidR="002E0DAD">
        <w:rPr>
          <w:rFonts w:eastAsiaTheme="minorHAnsi" w:hint="eastAsia"/>
        </w:rPr>
        <w:t>. 우선적으로 시행되는 것은</w:t>
      </w:r>
      <w:r w:rsidRPr="00736BC2">
        <w:rPr>
          <w:rFonts w:eastAsiaTheme="minorHAnsi" w:hint="eastAsia"/>
        </w:rPr>
        <w:t xml:space="preserve"> 보존적 치료이다. 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</w:t>
      </w:r>
      <w:proofErr w:type="spellEnd"/>
      <w:r w:rsidRPr="00736BC2">
        <w:rPr>
          <w:rFonts w:eastAsiaTheme="minorHAnsi" w:hint="eastAsia"/>
        </w:rPr>
        <w:t xml:space="preserve"> 환자 중 절반 이상이 보존적 치료에 반응한다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&lt;EndNote&gt;&lt;Cite&gt;&lt;Author&gt;NACHEMSON&lt;/Author&gt;&lt;Year&gt;1976&lt;/Year&gt;&lt;RecNum&gt;2&lt;/RecNum&gt;&lt;DisplayText&gt;[2, 3]&lt;/DisplayText&gt;&lt;record&gt;&lt;rec-number&gt;2&lt;/rec-number&gt;&lt;foreign-keys&gt;&lt;key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2" w:tooltip="NACHEMSON, 1976 #2" w:history="1">
        <w:r w:rsidR="009069F1">
          <w:rPr>
            <w:rFonts w:eastAsiaTheme="minorHAnsi"/>
            <w:noProof/>
          </w:rPr>
          <w:t>2</w:t>
        </w:r>
      </w:hyperlink>
      <w:r w:rsidR="00697226">
        <w:rPr>
          <w:rFonts w:eastAsiaTheme="minorHAnsi"/>
          <w:noProof/>
        </w:rPr>
        <w:t xml:space="preserve">, </w:t>
      </w:r>
      <w:hyperlink w:anchor="_ENREF_3" w:tooltip="Rothoerl, 2002 #3" w:history="1">
        <w:r w:rsidR="009069F1">
          <w:rPr>
            <w:rFonts w:eastAsiaTheme="minorHAnsi"/>
            <w:noProof/>
          </w:rPr>
          <w:t>3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절제술</w:t>
      </w:r>
      <w:r w:rsidR="0073093E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</w:t>
      </w:r>
      <w:ins w:id="3" w:author="Inje University Medical College" w:date="2011-01-07T11:06:00Z">
        <w:r w:rsidR="009F02ED">
          <w:rPr>
            <w:rFonts w:eastAsiaTheme="minorHAnsi" w:hint="eastAsia"/>
          </w:rPr>
          <w:t>l</w:t>
        </w:r>
      </w:ins>
      <w:del w:id="4" w:author="Inje University Medical College" w:date="2011-01-07T11:06:00Z">
        <w:r w:rsidR="001812FE" w:rsidDel="009F02ED">
          <w:rPr>
            <w:rFonts w:eastAsiaTheme="minorHAnsi" w:hint="eastAsia"/>
          </w:rPr>
          <w:delText>L</w:delText>
        </w:r>
      </w:del>
      <w:r w:rsidR="001812FE">
        <w:rPr>
          <w:rFonts w:eastAsiaTheme="minorHAnsi" w:hint="eastAsia"/>
        </w:rPr>
        <w:t>umbar discectomy)</w:t>
      </w:r>
      <w:r w:rsidRPr="00736BC2">
        <w:rPr>
          <w:rFonts w:eastAsiaTheme="minorHAnsi" w:hint="eastAsia"/>
        </w:rPr>
        <w:t xml:space="preserve">의 </w:t>
      </w:r>
      <w:proofErr w:type="spellStart"/>
      <w:r w:rsidRPr="00736BC2">
        <w:rPr>
          <w:rFonts w:eastAsiaTheme="minorHAnsi" w:hint="eastAsia"/>
        </w:rPr>
        <w:t>적응증은</w:t>
      </w:r>
      <w:proofErr w:type="spellEnd"/>
      <w:r w:rsidRPr="00736BC2">
        <w:rPr>
          <w:rFonts w:eastAsiaTheme="minorHAnsi" w:hint="eastAsia"/>
        </w:rPr>
        <w:t xml:space="preserve"> 그 술기의 종류에 상관없이 최소 6주 이상의 보존적 치료에 반응이 없는 환자 혹은, 이르거나 진행성의 신경학적 증상을 보이는 환자일 경우이다 </w:t>
      </w:r>
      <w:r w:rsidR="0050794E" w:rsidRPr="00736BC2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ZWNOdW0+NDwvUmVjTnVtPjxEaXNwbGF5VGV4dD5bMiwgNF08L0Rpc3BsYXlUZXh0PjxyZWNvcmQ+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="00697226">
        <w:rPr>
          <w:rFonts w:eastAsiaTheme="minorHAnsi"/>
        </w:rPr>
        <w:instrText xml:space="preserve"> ADDIN EN.CITE </w:instrText>
      </w:r>
      <w:r w:rsidR="0050794E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ZWNOdW0+NDwvUmVjTnVtPjxEaXNwbGF5VGV4dD5bMiwgNF08L0Rpc3BsYXlUZXh0PjxyZWNvcmQ+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="00697226">
        <w:rPr>
          <w:rFonts w:eastAsiaTheme="minorHAnsi"/>
        </w:rPr>
        <w:instrText xml:space="preserve"> ADDIN EN.CITE.DATA </w:instrText>
      </w:r>
      <w:r w:rsidR="0050794E">
        <w:rPr>
          <w:rFonts w:eastAsiaTheme="minorHAnsi"/>
        </w:rPr>
      </w:r>
      <w:r w:rsidR="0050794E">
        <w:rPr>
          <w:rFonts w:eastAsiaTheme="minorHAnsi"/>
        </w:rPr>
        <w:fldChar w:fldCharType="end"/>
      </w:r>
      <w:r w:rsidR="0050794E" w:rsidRPr="00736BC2">
        <w:rPr>
          <w:rFonts w:eastAsiaTheme="minorHAnsi"/>
        </w:rPr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2" w:tooltip="NACHEMSON, 1976 #2" w:history="1">
        <w:r w:rsidR="009069F1">
          <w:rPr>
            <w:rFonts w:eastAsiaTheme="minorHAnsi"/>
            <w:noProof/>
          </w:rPr>
          <w:t>2</w:t>
        </w:r>
      </w:hyperlink>
      <w:r w:rsidR="00697226">
        <w:rPr>
          <w:rFonts w:eastAsiaTheme="minorHAnsi"/>
          <w:noProof/>
        </w:rPr>
        <w:t xml:space="preserve">, </w:t>
      </w:r>
      <w:hyperlink w:anchor="_ENREF_4" w:tooltip="Maroon, 2002 #4" w:history="1">
        <w:r w:rsidR="009069F1">
          <w:rPr>
            <w:rFonts w:eastAsiaTheme="minorHAnsi"/>
            <w:noProof/>
          </w:rPr>
          <w:t>4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절제술은 </w:t>
      </w:r>
      <w:proofErr w:type="spellStart"/>
      <w:r w:rsidR="000E7E65" w:rsidRPr="00736BC2">
        <w:rPr>
          <w:rFonts w:eastAsiaTheme="minorHAnsi" w:hint="eastAsia"/>
        </w:rPr>
        <w:t>관혈적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제거술</w:t>
      </w:r>
      <w:proofErr w:type="spellEnd"/>
      <w:r w:rsidR="003E3896" w:rsidRPr="00736BC2">
        <w:rPr>
          <w:rFonts w:eastAsiaTheme="minorHAnsi" w:hint="eastAsia"/>
        </w:rPr>
        <w:t xml:space="preserve"> (</w:t>
      </w:r>
      <w:ins w:id="5" w:author="Inje University Medical College" w:date="2011-01-07T11:07:00Z">
        <w:r w:rsidR="009F02ED">
          <w:rPr>
            <w:rFonts w:eastAsiaTheme="minorHAnsi" w:hint="eastAsia"/>
          </w:rPr>
          <w:t>o</w:t>
        </w:r>
      </w:ins>
      <w:del w:id="6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O</w:delText>
        </w:r>
      </w:del>
      <w:r w:rsidR="003E3896" w:rsidRPr="00736BC2">
        <w:rPr>
          <w:rFonts w:eastAsiaTheme="minorHAnsi" w:hint="eastAsia"/>
        </w:rPr>
        <w:t xml:space="preserve">pen </w:t>
      </w:r>
      <w:ins w:id="7" w:author="Inje University Medical College" w:date="2011-01-07T11:07:00Z">
        <w:r w:rsidR="009F02ED">
          <w:rPr>
            <w:rFonts w:eastAsiaTheme="minorHAnsi" w:hint="eastAsia"/>
          </w:rPr>
          <w:t>d</w:t>
        </w:r>
      </w:ins>
      <w:del w:id="8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D</w:delText>
        </w:r>
      </w:del>
      <w:r w:rsidR="003E3896" w:rsidRPr="00736BC2">
        <w:rPr>
          <w:rFonts w:eastAsiaTheme="minorHAnsi" w:hint="eastAsia"/>
        </w:rPr>
        <w:t>iscectomy</w:t>
      </w:r>
      <w:ins w:id="9" w:author="Inje University Medical College" w:date="2011-01-07T11:07:00Z">
        <w:r w:rsidR="009F02ED">
          <w:rPr>
            <w:rFonts w:eastAsiaTheme="minorHAnsi" w:hint="eastAsia"/>
          </w:rPr>
          <w:t>, OD</w:t>
        </w:r>
      </w:ins>
      <w:r w:rsidR="003E3896" w:rsidRPr="00736BC2">
        <w:rPr>
          <w:rFonts w:eastAsiaTheme="minorHAnsi" w:hint="eastAsia"/>
        </w:rPr>
        <w:t>)</w:t>
      </w:r>
      <w:r w:rsidR="000E7E65" w:rsidRPr="00736BC2">
        <w:rPr>
          <w:rFonts w:eastAsiaTheme="minorHAnsi" w:hint="eastAsia"/>
        </w:rPr>
        <w:t xml:space="preserve">과 내시경적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제거술</w:t>
      </w:r>
      <w:proofErr w:type="spellEnd"/>
      <w:r w:rsidR="003E3896" w:rsidRPr="00736BC2">
        <w:rPr>
          <w:rFonts w:eastAsiaTheme="minorHAnsi" w:hint="eastAsia"/>
        </w:rPr>
        <w:t xml:space="preserve"> (</w:t>
      </w:r>
      <w:del w:id="10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E</w:delText>
        </w:r>
      </w:del>
      <w:ins w:id="11" w:author="Inje University Medical College" w:date="2011-01-07T11:07:00Z">
        <w:r w:rsidR="009F02ED">
          <w:rPr>
            <w:rFonts w:eastAsiaTheme="minorHAnsi" w:hint="eastAsia"/>
          </w:rPr>
          <w:t>e</w:t>
        </w:r>
      </w:ins>
      <w:r w:rsidR="003E3896" w:rsidRPr="00736BC2">
        <w:rPr>
          <w:rFonts w:eastAsiaTheme="minorHAnsi" w:hint="eastAsia"/>
        </w:rPr>
        <w:t xml:space="preserve">ndoscopic </w:t>
      </w:r>
      <w:ins w:id="12" w:author="Inje University Medical College" w:date="2011-01-07T11:07:00Z">
        <w:r w:rsidR="009F02ED">
          <w:rPr>
            <w:rFonts w:eastAsiaTheme="minorHAnsi" w:hint="eastAsia"/>
          </w:rPr>
          <w:t>d</w:t>
        </w:r>
      </w:ins>
      <w:del w:id="13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D</w:delText>
        </w:r>
      </w:del>
      <w:r w:rsidR="003E3896" w:rsidRPr="00736BC2">
        <w:rPr>
          <w:rFonts w:eastAsiaTheme="minorHAnsi" w:hint="eastAsia"/>
        </w:rPr>
        <w:t>iscectomy</w:t>
      </w:r>
      <w:ins w:id="14" w:author="Inje University Medical College" w:date="2011-01-07T11:07:00Z">
        <w:r w:rsidR="009F02ED">
          <w:rPr>
            <w:rFonts w:eastAsiaTheme="minorHAnsi" w:hint="eastAsia"/>
          </w:rPr>
          <w:t>, ED</w:t>
        </w:r>
      </w:ins>
      <w:r w:rsidR="003E3896" w:rsidRPr="00736BC2">
        <w:rPr>
          <w:rFonts w:eastAsiaTheme="minorHAnsi" w:hint="eastAsia"/>
        </w:rPr>
        <w:t>)</w:t>
      </w:r>
      <w:r w:rsidR="000E7E65" w:rsidRPr="00736BC2">
        <w:rPr>
          <w:rFonts w:eastAsiaTheme="minorHAnsi" w:hint="eastAsia"/>
        </w:rPr>
        <w:t xml:space="preserve">로 크게 두 </w:t>
      </w:r>
      <w:ins w:id="15" w:author="Inje University Medical College" w:date="2011-01-07T11:08:00Z">
        <w:r w:rsidR="009F02ED">
          <w:rPr>
            <w:rFonts w:eastAsiaTheme="minorHAnsi"/>
          </w:rPr>
          <w:t>종류</w:t>
        </w:r>
      </w:ins>
      <w:del w:id="16" w:author="Inje University Medical College" w:date="2011-01-07T11:08:00Z">
        <w:r w:rsidR="000E7E65" w:rsidRPr="00736BC2" w:rsidDel="009F02ED">
          <w:rPr>
            <w:rFonts w:eastAsiaTheme="minorHAnsi" w:hint="eastAsia"/>
          </w:rPr>
          <w:delText>부류</w:delText>
        </w:r>
      </w:del>
      <w:r w:rsidR="000E7E65" w:rsidRPr="00736BC2">
        <w:rPr>
          <w:rFonts w:eastAsiaTheme="minorHAnsi" w:hint="eastAsia"/>
        </w:rPr>
        <w:t xml:space="preserve">로 나뉜다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&lt;EndNote&gt;&lt;Cite&gt;&lt;Author&gt;Nellensteijn&lt;/Author&gt;&lt;Year&gt;2010&lt;/Year&gt;&lt;RecNum&gt;13&lt;/RecNum&gt;&lt;DisplayText&gt;[5]&lt;/DisplayText&gt;&lt;record&gt;&lt;rec-number&gt;13&lt;/rec-number&gt;&lt;foreign-keys&gt;&lt;key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5" w:tooltip="Nellensteijn, 2010 #13" w:history="1">
        <w:r w:rsidR="009069F1">
          <w:rPr>
            <w:rFonts w:eastAsiaTheme="minorHAnsi"/>
            <w:noProof/>
          </w:rPr>
          <w:t>5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="000E7E65" w:rsidRPr="00736BC2">
        <w:rPr>
          <w:rFonts w:eastAsiaTheme="minorHAnsi" w:hint="eastAsia"/>
        </w:rPr>
        <w:t>.</w:t>
      </w:r>
      <w:r w:rsidR="008D0937" w:rsidRPr="00736BC2">
        <w:rPr>
          <w:rFonts w:eastAsiaTheme="minorHAnsi" w:hint="eastAsia"/>
        </w:rPr>
        <w:t xml:space="preserve"> 현재 </w:t>
      </w:r>
      <w:proofErr w:type="spellStart"/>
      <w:r w:rsidR="008D0937" w:rsidRPr="00736BC2">
        <w:rPr>
          <w:rFonts w:eastAsiaTheme="minorHAnsi" w:hint="eastAsia"/>
        </w:rPr>
        <w:t>관혈적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추간판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제거술이</w:t>
      </w:r>
      <w:proofErr w:type="spellEnd"/>
      <w:r w:rsidR="00E778FC" w:rsidRPr="00736BC2">
        <w:rPr>
          <w:rFonts w:eastAsiaTheme="minorHAnsi" w:hint="eastAsia"/>
        </w:rPr>
        <w:t xml:space="preserve"> 수술적 </w:t>
      </w:r>
      <w:proofErr w:type="spellStart"/>
      <w:r w:rsidR="00E778FC" w:rsidRPr="00736BC2">
        <w:rPr>
          <w:rFonts w:eastAsiaTheme="minorHAnsi" w:hint="eastAsia"/>
        </w:rPr>
        <w:t>추간판</w:t>
      </w:r>
      <w:proofErr w:type="spellEnd"/>
      <w:r w:rsidR="00E778FC" w:rsidRPr="00736BC2">
        <w:rPr>
          <w:rFonts w:eastAsiaTheme="minorHAnsi" w:hint="eastAsia"/>
        </w:rPr>
        <w:t xml:space="preserve"> 절제술의 표준으로 자리 잡고 있으며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&lt;EndNote&gt;&lt;Cite&gt;&lt;Author&gt;Righesso&lt;/Author&gt;&lt;Year&gt;2007&lt;/Year&gt;&lt;RecNum&gt;36&lt;/RecNum&gt;&lt;DisplayText&gt;[6]&lt;/DisplayText&gt;&lt;record&gt;&lt;rec-number&gt;36&lt;/rec-number&gt;&lt;foreign-keys&gt;&lt;key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6" w:tooltip="Righesso, 2007 #36" w:history="1">
        <w:r w:rsidR="009069F1">
          <w:rPr>
            <w:rFonts w:eastAsiaTheme="minorHAnsi"/>
            <w:noProof/>
          </w:rPr>
          <w:t>6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="00E778FC" w:rsidRPr="00736BC2">
        <w:rPr>
          <w:rFonts w:eastAsiaTheme="minorHAnsi" w:hint="eastAsia"/>
        </w:rPr>
        <w:t>,</w:t>
      </w:r>
      <w:r w:rsidR="008D0937" w:rsidRPr="00736BC2">
        <w:rPr>
          <w:rFonts w:eastAsiaTheme="minorHAnsi" w:hint="eastAsia"/>
        </w:rPr>
        <w:t xml:space="preserve"> 가장 널리 쓰이는 수술적 </w:t>
      </w:r>
      <w:proofErr w:type="spellStart"/>
      <w:r w:rsidR="008D0937" w:rsidRPr="00736BC2">
        <w:rPr>
          <w:rFonts w:eastAsiaTheme="minorHAnsi" w:hint="eastAsia"/>
        </w:rPr>
        <w:t>감압술이지만</w:t>
      </w:r>
      <w:proofErr w:type="spellEnd"/>
      <w:r w:rsidR="008D0937" w:rsidRPr="00736BC2">
        <w:rPr>
          <w:rFonts w:eastAsiaTheme="minorHAnsi" w:hint="eastAsia"/>
        </w:rPr>
        <w:t xml:space="preserve"> 내시경적 </w:t>
      </w:r>
      <w:proofErr w:type="spellStart"/>
      <w:r w:rsidR="008D0937" w:rsidRPr="00736BC2">
        <w:rPr>
          <w:rFonts w:eastAsiaTheme="minorHAnsi" w:hint="eastAsia"/>
        </w:rPr>
        <w:t>추간판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제거술도</w:t>
      </w:r>
      <w:proofErr w:type="spellEnd"/>
      <w:r w:rsidR="008D0937" w:rsidRPr="00736BC2">
        <w:rPr>
          <w:rFonts w:eastAsiaTheme="minorHAnsi" w:hint="eastAsia"/>
        </w:rPr>
        <w:t xml:space="preserve"> 빠르게 인기를 얻고 있다</w:t>
      </w:r>
      <w:r w:rsidR="00093417">
        <w:rPr>
          <w:rFonts w:eastAsiaTheme="minorHAnsi" w:hint="eastAsia"/>
        </w:rPr>
        <w:t xml:space="preserve">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&lt;EndNote&gt;&lt;Cite&gt;&lt;Author&gt;Nellensteijn&lt;/Author&gt;&lt;Year&gt;2010&lt;/Year&gt;&lt;RecNum&gt;13&lt;/RecNum&gt;&lt;DisplayText&gt;[5]&lt;/DisplayText&gt;&lt;record&gt;&lt;rec-number&gt;13&lt;/rec-number&gt;&lt;foreign-keys&gt;&lt;key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5" w:tooltip="Nellensteijn, 2010 #13" w:history="1">
        <w:r w:rsidR="009069F1">
          <w:rPr>
            <w:rFonts w:eastAsiaTheme="minorHAnsi"/>
            <w:noProof/>
          </w:rPr>
          <w:t>5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="008D0937" w:rsidRPr="00736BC2">
        <w:rPr>
          <w:rFonts w:eastAsiaTheme="minorHAnsi" w:hint="eastAsia"/>
        </w:rPr>
        <w:t>.</w:t>
      </w:r>
    </w:p>
    <w:p w:rsidR="00F80255" w:rsidRPr="00736BC2" w:rsidRDefault="00B750D3" w:rsidP="00B750D3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 xml:space="preserve">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탈출증을</w:t>
      </w:r>
      <w:proofErr w:type="spellEnd"/>
      <w:r w:rsidRPr="00736BC2">
        <w:rPr>
          <w:rFonts w:eastAsiaTheme="minorHAnsi" w:hint="eastAsia"/>
        </w:rPr>
        <w:t xml:space="preserve"> 가지고 있는 환자의 진단과 그 치료는 국가간, 국가 내에서도 상당한 차이가 있다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&lt;EndNote&gt;&lt;Cite&gt;&lt;Author&gt;Weinstein&lt;/Author&gt;&lt;Year&gt;2006&lt;/Year&gt;&lt;RecNum&gt;11&lt;/RecNum&gt;&lt;DisplayText&gt;[7]&lt;/DisplayText&gt;&lt;record&gt;&lt;rec-number&gt;11&lt;/rec-number&gt;&lt;foreign-keys&gt;&lt;key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7" w:tooltip="Weinstein, 2006 #11" w:history="1">
        <w:r w:rsidR="009069F1">
          <w:rPr>
            <w:rFonts w:eastAsiaTheme="minorHAnsi"/>
            <w:noProof/>
          </w:rPr>
          <w:t>7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예를 들어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절제술의 경우, 그 수술 비율이 국가간에서 큰 차이를 보이며, 최근의 연구에서는 국가 내에서도 큰 차이가 있음을 보여주었다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&lt;EndNote&gt;&lt;Cite&gt;&lt;Author&gt;Weinstein&lt;/Author&gt;&lt;Year&gt;2006&lt;/Year&gt;&lt;RecNum&gt;11&lt;/RecNum&gt;&lt;DisplayText&gt;[7]&lt;/DisplayText&gt;&lt;record&gt;&lt;rec-number&gt;11&lt;/rec-number&gt;&lt;foreign-keys&gt;&lt;key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7" w:tooltip="Weinstein, 2006 #11" w:history="1">
        <w:r w:rsidR="009069F1">
          <w:rPr>
            <w:rFonts w:eastAsiaTheme="minorHAnsi"/>
            <w:noProof/>
          </w:rPr>
          <w:t>7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이러한 결과는 진단 및 치료효과 판단의 근거 부족, 명확한 임상적 가이드라인의 부재로 인해 생길 수 있는 부분이며, 현재 현장에서 이루어지고 있는 건강 관리 및 보험 시스템 간의 차이들을 반영하기도 한다 </w:t>
      </w:r>
      <w:r w:rsidR="0050794E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&lt;EndNote&gt;&lt;Cite&gt;&lt;Author&gt;Koes&lt;/Author&gt;&lt;Year&gt;2007&lt;/Year&gt;&lt;RecNum&gt;10&lt;/RecNum&gt;&lt;DisplayText&gt;[8]&lt;/DisplayText&gt;&lt;record&gt;&lt;rec-number&gt;10&lt;/rec-number&gt;&lt;foreign-keys&gt;&lt;key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</w:r>
      <w:r w:rsidR="0050794E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8" w:tooltip="Koes, 2007 #10" w:history="1">
        <w:r w:rsidR="009069F1">
          <w:rPr>
            <w:rFonts w:eastAsiaTheme="minorHAnsi"/>
            <w:noProof/>
          </w:rPr>
          <w:t>8</w:t>
        </w:r>
      </w:hyperlink>
      <w:r w:rsidR="00697226">
        <w:rPr>
          <w:rFonts w:eastAsiaTheme="minorHAnsi"/>
          <w:noProof/>
        </w:rPr>
        <w:t>]</w:t>
      </w:r>
      <w:r w:rsidR="0050794E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ins w:id="17" w:author="Zepie" w:date="2011-02-17T04:09:00Z">
        <w:r w:rsidR="00A366F1">
          <w:rPr>
            <w:rFonts w:eastAsiaTheme="minorHAnsi" w:hint="eastAsia"/>
          </w:rPr>
          <w:t xml:space="preserve"> 요추 </w:t>
        </w:r>
        <w:proofErr w:type="spellStart"/>
        <w:r w:rsidR="00A366F1">
          <w:rPr>
            <w:rFonts w:eastAsiaTheme="minorHAnsi" w:hint="eastAsia"/>
          </w:rPr>
          <w:t>추간판</w:t>
        </w:r>
        <w:proofErr w:type="spellEnd"/>
        <w:r w:rsidR="00A366F1">
          <w:rPr>
            <w:rFonts w:eastAsiaTheme="minorHAnsi" w:hint="eastAsia"/>
          </w:rPr>
          <w:t xml:space="preserve"> </w:t>
        </w:r>
        <w:proofErr w:type="spellStart"/>
        <w:r w:rsidR="00A366F1">
          <w:rPr>
            <w:rFonts w:eastAsiaTheme="minorHAnsi" w:hint="eastAsia"/>
          </w:rPr>
          <w:t>탈출증</w:t>
        </w:r>
      </w:ins>
      <w:ins w:id="18" w:author="Zepie" w:date="2011-02-17T04:10:00Z">
        <w:r w:rsidR="00A366F1">
          <w:rPr>
            <w:rFonts w:eastAsiaTheme="minorHAnsi" w:hint="eastAsia"/>
          </w:rPr>
          <w:t>의</w:t>
        </w:r>
        <w:proofErr w:type="spellEnd"/>
        <w:r w:rsidR="00A366F1">
          <w:rPr>
            <w:rFonts w:eastAsiaTheme="minorHAnsi" w:hint="eastAsia"/>
          </w:rPr>
          <w:t xml:space="preserve"> 치료가 이처럼 </w:t>
        </w:r>
      </w:ins>
      <w:ins w:id="19" w:author="Zepie" w:date="2011-02-17T04:11:00Z">
        <w:r w:rsidR="00A366F1">
          <w:rPr>
            <w:rFonts w:eastAsiaTheme="minorHAnsi" w:hint="eastAsia"/>
          </w:rPr>
          <w:t xml:space="preserve">서로 다른 것은 </w:t>
        </w:r>
      </w:ins>
      <w:del w:id="20" w:author="Zepie" w:date="2011-02-17T04:10:00Z">
        <w:r w:rsidR="007445CF" w:rsidDel="00A366F1">
          <w:rPr>
            <w:rFonts w:eastAsiaTheme="minorHAnsi" w:hint="eastAsia"/>
          </w:rPr>
          <w:delText xml:space="preserve"> </w:delText>
        </w:r>
      </w:del>
      <w:commentRangeStart w:id="21"/>
      <w:del w:id="22" w:author="Zepie" w:date="2011-02-17T04:11:00Z">
        <w:r w:rsidR="007445CF" w:rsidRPr="007A3E9C" w:rsidDel="00A366F1">
          <w:rPr>
            <w:rFonts w:hint="eastAsia"/>
            <w:u w:val="single"/>
          </w:rPr>
          <w:delText xml:space="preserve">그리고 </w:delText>
        </w:r>
      </w:del>
      <w:r w:rsidR="007445CF" w:rsidRPr="007A3E9C">
        <w:rPr>
          <w:rFonts w:hint="eastAsia"/>
          <w:u w:val="single"/>
        </w:rPr>
        <w:t xml:space="preserve">현재까지는 </w:t>
      </w:r>
      <w:proofErr w:type="spellStart"/>
      <w:r w:rsidR="007445CF" w:rsidRPr="007A3E9C">
        <w:rPr>
          <w:rFonts w:hint="eastAsia"/>
          <w:u w:val="single"/>
        </w:rPr>
        <w:t>관혈적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추간판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제거술과</w:t>
      </w:r>
      <w:proofErr w:type="spellEnd"/>
      <w:r w:rsidR="007445CF" w:rsidRPr="007A3E9C">
        <w:rPr>
          <w:rFonts w:hint="eastAsia"/>
          <w:u w:val="single"/>
        </w:rPr>
        <w:t xml:space="preserve"> 내시경적 </w:t>
      </w:r>
      <w:proofErr w:type="spellStart"/>
      <w:r w:rsidR="007445CF" w:rsidRPr="007A3E9C">
        <w:rPr>
          <w:rFonts w:hint="eastAsia"/>
          <w:u w:val="single"/>
        </w:rPr>
        <w:t>추간판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제거술을</w:t>
      </w:r>
      <w:proofErr w:type="spellEnd"/>
      <w:r w:rsidR="007445CF" w:rsidRPr="007A3E9C">
        <w:rPr>
          <w:rFonts w:hint="eastAsia"/>
          <w:u w:val="single"/>
        </w:rPr>
        <w:t xml:space="preserve"> </w:t>
      </w:r>
      <w:del w:id="23" w:author="Zepie" w:date="2011-02-17T01:20:00Z">
        <w:r w:rsidR="007445CF" w:rsidRPr="007A3E9C" w:rsidDel="00181AC0">
          <w:rPr>
            <w:rFonts w:hint="eastAsia"/>
            <w:u w:val="single"/>
          </w:rPr>
          <w:delText xml:space="preserve">활용한 </w:delText>
        </w:r>
      </w:del>
      <w:del w:id="24" w:author="Zepie" w:date="2011-02-17T04:13:00Z">
        <w:r w:rsidR="007445CF" w:rsidRPr="007A3E9C" w:rsidDel="00A366F1">
          <w:rPr>
            <w:rFonts w:hint="eastAsia"/>
            <w:u w:val="single"/>
          </w:rPr>
          <w:delText>연구의 숫자가 부족하</w:delText>
        </w:r>
      </w:del>
      <w:del w:id="25" w:author="Zepie" w:date="2011-02-17T04:12:00Z">
        <w:r w:rsidR="007445CF" w:rsidRPr="007A3E9C" w:rsidDel="00A366F1">
          <w:rPr>
            <w:rFonts w:hint="eastAsia"/>
            <w:u w:val="single"/>
          </w:rPr>
          <w:delText>다</w:delText>
        </w:r>
      </w:del>
      <w:ins w:id="26" w:author="Zepie" w:date="2011-02-17T04:14:00Z">
        <w:r w:rsidR="00A366F1">
          <w:rPr>
            <w:rFonts w:hint="eastAsia"/>
            <w:u w:val="single"/>
          </w:rPr>
          <w:t xml:space="preserve">비교한 연구결과는 많으나, </w:t>
        </w:r>
      </w:ins>
      <w:ins w:id="27" w:author="Zepie" w:date="2011-02-17T04:12:00Z">
        <w:r w:rsidR="00A366F1">
          <w:rPr>
            <w:rFonts w:hint="eastAsia"/>
            <w:u w:val="single"/>
          </w:rPr>
          <w:t>명확한 임상적 근거</w:t>
        </w:r>
      </w:ins>
      <w:ins w:id="28" w:author="Zepie" w:date="2011-02-17T04:13:00Z">
        <w:r w:rsidR="00A366F1">
          <w:rPr>
            <w:rFonts w:hint="eastAsia"/>
            <w:u w:val="single"/>
          </w:rPr>
          <w:t>를 내</w:t>
        </w:r>
      </w:ins>
      <w:ins w:id="29" w:author="Zepie" w:date="2011-02-17T04:15:00Z">
        <w:r w:rsidR="00A366F1">
          <w:rPr>
            <w:rFonts w:hint="eastAsia"/>
            <w:u w:val="single"/>
          </w:rPr>
          <w:t>리기엔</w:t>
        </w:r>
      </w:ins>
      <w:ins w:id="30" w:author="Zepie" w:date="2011-02-17T04:12:00Z">
        <w:r w:rsidR="00A366F1">
          <w:rPr>
            <w:rFonts w:hint="eastAsia"/>
            <w:u w:val="single"/>
          </w:rPr>
          <w:t xml:space="preserve"> 부족하기 때문이다</w:t>
        </w:r>
      </w:ins>
      <w:r w:rsidR="007445CF">
        <w:rPr>
          <w:rFonts w:hint="eastAsia"/>
          <w:u w:val="single"/>
        </w:rPr>
        <w:t xml:space="preserve"> </w:t>
      </w:r>
      <w:commentRangeEnd w:id="21"/>
      <w:r w:rsidR="009F02ED">
        <w:rPr>
          <w:rStyle w:val="a6"/>
        </w:rPr>
        <w:commentReference w:id="21"/>
      </w:r>
      <w:r w:rsidR="0050794E" w:rsidRPr="007A3E9C">
        <w:rPr>
          <w:u w:val="single"/>
        </w:rPr>
        <w:fldChar w:fldCharType="begin">
          <w:fldData xml:space="preserve">PEVuZE5vdGU+PENpdGU+PEF1dGhvcj5XZWJlcjwvQXV0aG9yPjxZZWFyPjE5ODM8L1llYXI+PFJl
Y051bT41PC9SZWNOdW0+PERpc3BsYXlUZXh0PlsxLCA5XTwvRGlzcGxheVRleHQ+PHJlY29yZD48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697226">
        <w:rPr>
          <w:u w:val="single"/>
        </w:rPr>
        <w:instrText xml:space="preserve"> ADDIN EN.CITE </w:instrText>
      </w:r>
      <w:r w:rsidR="0050794E">
        <w:rPr>
          <w:u w:val="single"/>
        </w:rPr>
        <w:fldChar w:fldCharType="begin">
          <w:fldData xml:space="preserve">PEVuZE5vdGU+PENpdGU+PEF1dGhvcj5XZWJlcjwvQXV0aG9yPjxZZWFyPjE5ODM8L1llYXI+PFJl
Y051bT41PC9SZWNOdW0+PERpc3BsYXlUZXh0PlsxLCA5XTwvRGlzcGxheVRleHQ+PHJlY29yZD48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697226">
        <w:rPr>
          <w:u w:val="single"/>
        </w:rPr>
        <w:instrText xml:space="preserve"> ADDIN EN.CITE.DATA </w:instrText>
      </w:r>
      <w:r w:rsidR="0050794E">
        <w:rPr>
          <w:u w:val="single"/>
        </w:rPr>
      </w:r>
      <w:r w:rsidR="0050794E">
        <w:rPr>
          <w:u w:val="single"/>
        </w:rPr>
        <w:fldChar w:fldCharType="end"/>
      </w:r>
      <w:r w:rsidR="0050794E" w:rsidRPr="007A3E9C">
        <w:rPr>
          <w:u w:val="single"/>
        </w:rPr>
      </w:r>
      <w:r w:rsidR="0050794E" w:rsidRPr="007A3E9C">
        <w:rPr>
          <w:u w:val="single"/>
        </w:rPr>
        <w:fldChar w:fldCharType="separate"/>
      </w:r>
      <w:r w:rsidR="00697226">
        <w:rPr>
          <w:noProof/>
          <w:u w:val="single"/>
        </w:rPr>
        <w:t>[</w:t>
      </w:r>
      <w:hyperlink w:anchor="_ENREF_1" w:tooltip="Weber, 1983 #5" w:history="1">
        <w:r w:rsidR="009069F1">
          <w:rPr>
            <w:noProof/>
            <w:u w:val="single"/>
          </w:rPr>
          <w:t>1</w:t>
        </w:r>
      </w:hyperlink>
      <w:r w:rsidR="00697226">
        <w:rPr>
          <w:noProof/>
          <w:u w:val="single"/>
        </w:rPr>
        <w:t xml:space="preserve">, </w:t>
      </w:r>
      <w:hyperlink w:anchor="_ENREF_9" w:tooltip="Schizas, 2005 #8" w:history="1">
        <w:r w:rsidR="009069F1">
          <w:rPr>
            <w:noProof/>
            <w:u w:val="single"/>
          </w:rPr>
          <w:t>9</w:t>
        </w:r>
      </w:hyperlink>
      <w:r w:rsidR="00697226">
        <w:rPr>
          <w:noProof/>
          <w:u w:val="single"/>
        </w:rPr>
        <w:t>]</w:t>
      </w:r>
      <w:r w:rsidR="0050794E" w:rsidRPr="007A3E9C">
        <w:rPr>
          <w:u w:val="single"/>
        </w:rPr>
        <w:fldChar w:fldCharType="end"/>
      </w:r>
      <w:r w:rsidR="007445CF">
        <w:rPr>
          <w:rFonts w:hint="eastAsia"/>
        </w:rPr>
        <w:t>.</w:t>
      </w:r>
    </w:p>
    <w:p w:rsidR="00736BC2" w:rsidRDefault="003E3896" w:rsidP="00736BC2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>이러한 이유로</w:t>
      </w:r>
      <w:r w:rsidR="00B750D3" w:rsidRPr="00736BC2">
        <w:rPr>
          <w:rFonts w:eastAsiaTheme="minorHAnsi" w:hint="eastAsia"/>
        </w:rPr>
        <w:t xml:space="preserve"> 우리는 대표적인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절제술인 </w:t>
      </w:r>
      <w:proofErr w:type="spellStart"/>
      <w:r w:rsidR="00B750D3" w:rsidRPr="00736BC2">
        <w:rPr>
          <w:rFonts w:eastAsiaTheme="minorHAnsi" w:hint="eastAsia"/>
        </w:rPr>
        <w:t>관혈적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제거술과</w:t>
      </w:r>
      <w:proofErr w:type="spellEnd"/>
      <w:r w:rsidR="00B750D3" w:rsidRPr="00736BC2">
        <w:rPr>
          <w:rFonts w:eastAsiaTheme="minorHAnsi" w:hint="eastAsia"/>
        </w:rPr>
        <w:t xml:space="preserve"> 내시경적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제거</w:t>
      </w:r>
      <w:r w:rsidR="00F80255" w:rsidRPr="00736BC2">
        <w:rPr>
          <w:rFonts w:eastAsiaTheme="minorHAnsi" w:hint="eastAsia"/>
        </w:rPr>
        <w:t>술</w:t>
      </w:r>
      <w:r w:rsidR="00C2167A">
        <w:rPr>
          <w:rFonts w:eastAsiaTheme="minorHAnsi" w:hint="eastAsia"/>
        </w:rPr>
        <w:t>을</w:t>
      </w:r>
      <w:proofErr w:type="spellEnd"/>
      <w:r w:rsidR="00C2167A">
        <w:rPr>
          <w:rFonts w:eastAsiaTheme="minorHAnsi" w:hint="eastAsia"/>
        </w:rPr>
        <w:t xml:space="preserve"> </w:t>
      </w:r>
      <w:r w:rsidR="006156A9" w:rsidRPr="00736BC2">
        <w:rPr>
          <w:rFonts w:eastAsiaTheme="minorHAnsi" w:hint="eastAsia"/>
        </w:rPr>
        <w:t>술기</w:t>
      </w:r>
      <w:r w:rsidR="00953F92">
        <w:rPr>
          <w:rFonts w:eastAsiaTheme="minorHAnsi" w:hint="eastAsia"/>
        </w:rPr>
        <w:t>에</w:t>
      </w:r>
      <w:r w:rsidR="006156A9" w:rsidRPr="00736BC2">
        <w:rPr>
          <w:rFonts w:eastAsiaTheme="minorHAnsi" w:hint="eastAsia"/>
        </w:rPr>
        <w:t xml:space="preserve"> 대한 조사, 수술 기법상의 비교, 임상적 결과에 대한 비교, 술기를 결정하는 선택 기준에 대</w:t>
      </w:r>
      <w:r w:rsidR="00F80255" w:rsidRPr="00736BC2">
        <w:rPr>
          <w:rFonts w:eastAsiaTheme="minorHAnsi" w:hint="eastAsia"/>
        </w:rPr>
        <w:t>한 조사를 통해 비교해보고자 한다.</w:t>
      </w:r>
    </w:p>
    <w:p w:rsidR="00736BC2" w:rsidRPr="00736BC2" w:rsidRDefault="00736BC2" w:rsidP="00736BC2">
      <w:pPr>
        <w:jc w:val="left"/>
        <w:rPr>
          <w:rFonts w:eastAsiaTheme="minorHAnsi"/>
        </w:rPr>
      </w:pPr>
    </w:p>
    <w:p w:rsidR="00736BC2" w:rsidRPr="00736BC2" w:rsidRDefault="00C16C86" w:rsidP="00736BC2">
      <w:pPr>
        <w:jc w:val="left"/>
        <w:rPr>
          <w:rFonts w:eastAsiaTheme="minorHAnsi"/>
          <w:b/>
        </w:rPr>
      </w:pPr>
      <w:proofErr w:type="spellStart"/>
      <w:r>
        <w:rPr>
          <w:rFonts w:eastAsiaTheme="minorHAnsi" w:hint="eastAsia"/>
          <w:b/>
        </w:rPr>
        <w:t>관혈적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추간판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제거술과</w:t>
      </w:r>
      <w:proofErr w:type="spellEnd"/>
      <w:r>
        <w:rPr>
          <w:rFonts w:eastAsiaTheme="minorHAnsi" w:hint="eastAsia"/>
          <w:b/>
        </w:rPr>
        <w:t xml:space="preserve"> 내시경적 </w:t>
      </w:r>
      <w:proofErr w:type="spellStart"/>
      <w:r>
        <w:rPr>
          <w:rFonts w:eastAsiaTheme="minorHAnsi" w:hint="eastAsia"/>
          <w:b/>
        </w:rPr>
        <w:t>추간판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제거술</w:t>
      </w:r>
      <w:proofErr w:type="spellEnd"/>
    </w:p>
    <w:p w:rsidR="003E43F3" w:rsidRDefault="00736BC2" w:rsidP="003E43F3">
      <w:pPr>
        <w:ind w:firstLineChars="100" w:firstLine="200"/>
        <w:rPr>
          <w:rFonts w:eastAsiaTheme="minorHAnsi" w:cs="AdvP8585"/>
          <w:kern w:val="0"/>
          <w:szCs w:val="20"/>
        </w:rPr>
      </w:pPr>
      <w:r w:rsidRPr="00736BC2">
        <w:rPr>
          <w:rFonts w:eastAsiaTheme="minorHAnsi" w:cs="AdvP8585" w:hint="eastAsia"/>
          <w:kern w:val="0"/>
          <w:szCs w:val="20"/>
        </w:rPr>
        <w:t>W</w:t>
      </w:r>
      <w:r w:rsidRPr="00736BC2">
        <w:rPr>
          <w:rFonts w:eastAsiaTheme="minorHAnsi" w:cs="AdvP8585"/>
          <w:kern w:val="0"/>
          <w:szCs w:val="20"/>
        </w:rPr>
        <w:t xml:space="preserve">illiam </w:t>
      </w:r>
      <w:proofErr w:type="spellStart"/>
      <w:r w:rsidRPr="00736BC2">
        <w:rPr>
          <w:rFonts w:eastAsiaTheme="minorHAnsi" w:cs="AdvP8585"/>
          <w:kern w:val="0"/>
          <w:szCs w:val="20"/>
        </w:rPr>
        <w:t>Mixter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</w:t>
      </w:r>
      <w:del w:id="31" w:author="Inje University Medical College" w:date="2011-01-07T11:16:00Z">
        <w:r w:rsidR="00762616" w:rsidDel="00B24D40">
          <w:rPr>
            <w:rFonts w:eastAsiaTheme="minorHAnsi" w:cs="AdvP8585" w:hint="eastAsia"/>
            <w:kern w:val="0"/>
            <w:szCs w:val="20"/>
          </w:rPr>
          <w:delText>and</w:delText>
        </w:r>
      </w:del>
      <w:ins w:id="32" w:author="Inje University Medical College" w:date="2011-01-07T11:16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="00762616">
        <w:rPr>
          <w:rFonts w:eastAsiaTheme="minorHAnsi" w:cs="AdvP8585" w:hint="eastAsia"/>
          <w:kern w:val="0"/>
          <w:szCs w:val="20"/>
        </w:rPr>
        <w:t xml:space="preserve"> </w:t>
      </w:r>
      <w:r w:rsidRPr="00736BC2">
        <w:rPr>
          <w:rFonts w:eastAsiaTheme="minorHAnsi" w:cs="AdvP8585"/>
          <w:kern w:val="0"/>
          <w:szCs w:val="20"/>
        </w:rPr>
        <w:t>Joseph Barr</w:t>
      </w:r>
      <w:r w:rsidRPr="00736BC2">
        <w:rPr>
          <w:rFonts w:eastAsiaTheme="minorHAnsi" w:cs="AdvP8585" w:hint="eastAsia"/>
          <w:kern w:val="0"/>
          <w:szCs w:val="20"/>
        </w:rPr>
        <w:t>는</w:t>
      </w:r>
      <w:r w:rsidRPr="00736BC2">
        <w:rPr>
          <w:rFonts w:eastAsiaTheme="minorHAnsi" w:cs="AdvP8585"/>
          <w:kern w:val="0"/>
          <w:szCs w:val="20"/>
        </w:rPr>
        <w:t xml:space="preserve"> 1934</w:t>
      </w:r>
      <w:r w:rsidRPr="00736BC2">
        <w:rPr>
          <w:rFonts w:eastAsiaTheme="minorHAnsi" w:cs="AdvP8585" w:hint="eastAsia"/>
          <w:kern w:val="0"/>
          <w:szCs w:val="20"/>
        </w:rPr>
        <w:t xml:space="preserve">년에 최초로 </w:t>
      </w:r>
      <w:proofErr w:type="spellStart"/>
      <w:r w:rsidRPr="00736BC2">
        <w:rPr>
          <w:rFonts w:eastAsiaTheme="minorHAnsi" w:cs="AdvP8585" w:hint="eastAsia"/>
          <w:kern w:val="0"/>
          <w:szCs w:val="20"/>
        </w:rPr>
        <w:t>외상성</w:t>
      </w:r>
      <w:proofErr w:type="spellEnd"/>
      <w:r w:rsidRPr="00736BC2">
        <w:rPr>
          <w:rFonts w:eastAsiaTheme="minorHAnsi" w:cs="AdvP8585" w:hint="eastAsia"/>
          <w:kern w:val="0"/>
          <w:szCs w:val="20"/>
        </w:rPr>
        <w:t xml:space="preserve">, 퇴행성 디스크 탈출과 요통, 하지 방사통과의 연관성에 대해 설명했고 </w:t>
      </w:r>
      <w:r w:rsidR="001812FE">
        <w:rPr>
          <w:rFonts w:eastAsiaTheme="minorHAnsi" w:cs="AdvP8585" w:hint="eastAsia"/>
          <w:kern w:val="0"/>
          <w:szCs w:val="20"/>
        </w:rPr>
        <w:t xml:space="preserve">요추 </w:t>
      </w:r>
      <w:proofErr w:type="spellStart"/>
      <w:r w:rsidR="001812FE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1812FE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1812FE">
        <w:rPr>
          <w:rFonts w:eastAsiaTheme="minorHAnsi" w:cs="AdvP8585" w:hint="eastAsia"/>
          <w:kern w:val="0"/>
          <w:szCs w:val="20"/>
        </w:rPr>
        <w:t>제거술</w:t>
      </w:r>
      <w:r w:rsidRPr="00736BC2">
        <w:rPr>
          <w:rFonts w:eastAsiaTheme="minorHAnsi" w:cs="AdvP8585" w:hint="eastAsia"/>
          <w:kern w:val="0"/>
          <w:szCs w:val="20"/>
        </w:rPr>
        <w:t>에</w:t>
      </w:r>
      <w:proofErr w:type="spellEnd"/>
      <w:r w:rsidRPr="00736BC2">
        <w:rPr>
          <w:rFonts w:eastAsiaTheme="minorHAnsi" w:cs="AdvP8585" w:hint="eastAsia"/>
          <w:kern w:val="0"/>
          <w:szCs w:val="20"/>
        </w:rPr>
        <w:t xml:space="preserve"> 대한 자세한 내용을 발표했다 </w:t>
      </w:r>
      <w:r w:rsidR="0050794E" w:rsidRPr="00736BC2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&lt;EndNote&gt;&lt;Cite&gt;&lt;Author&gt;Mixter&lt;/Author&gt;&lt;Year&gt;1934&lt;/Year&gt;&lt;RecNum&gt;53&lt;/RecNum&gt;&lt;DisplayText&gt;[10]&lt;/DisplayText&gt;&lt;record&gt;&lt;rec-number&gt;53&lt;/rec-number&gt;&lt;foreign-keys&gt;&lt;key app="EN" db-id="99zrxrfa45z5vuefern5ap0la90xx9rzt0xr"&gt;53&lt;/key&gt;&lt;/foreign-keys&gt;&lt;ref-type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50794E" w:rsidRPr="00736BC2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0" w:tooltip="Mixter, 1934 #53" w:history="1">
        <w:r w:rsidR="009069F1">
          <w:rPr>
            <w:rFonts w:eastAsiaTheme="minorHAnsi" w:cs="AdvP8585"/>
            <w:noProof/>
            <w:kern w:val="0"/>
            <w:szCs w:val="20"/>
          </w:rPr>
          <w:t>10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736BC2">
        <w:rPr>
          <w:rFonts w:eastAsiaTheme="minorHAnsi" w:cs="AdvP8585"/>
          <w:kern w:val="0"/>
          <w:szCs w:val="20"/>
        </w:rPr>
        <w:fldChar w:fldCharType="end"/>
      </w:r>
      <w:r w:rsidRPr="00736BC2">
        <w:rPr>
          <w:rFonts w:eastAsiaTheme="minorHAnsi" w:cs="AdvP8585" w:hint="eastAsia"/>
          <w:kern w:val="0"/>
          <w:szCs w:val="20"/>
        </w:rPr>
        <w:t>.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그들의 수술법은 수 </w:t>
      </w:r>
      <w:proofErr w:type="spellStart"/>
      <w:r w:rsidR="00A20568" w:rsidRPr="00A20568">
        <w:rPr>
          <w:rFonts w:eastAsiaTheme="minorHAnsi" w:cs="AdvP8585" w:hint="eastAsia"/>
          <w:kern w:val="0"/>
          <w:szCs w:val="20"/>
        </w:rPr>
        <w:t>십년에</w:t>
      </w:r>
      <w:proofErr w:type="spellEnd"/>
      <w:r w:rsidR="00A20568" w:rsidRPr="00A20568">
        <w:rPr>
          <w:rFonts w:eastAsiaTheme="minorHAnsi" w:cs="AdvP8585" w:hint="eastAsia"/>
          <w:kern w:val="0"/>
          <w:szCs w:val="20"/>
        </w:rPr>
        <w:t xml:space="preserve"> 걸쳐 수정되었고 </w:t>
      </w:r>
      <w:r w:rsidR="00A20568" w:rsidRPr="00A20568">
        <w:rPr>
          <w:rFonts w:eastAsiaTheme="minorHAnsi" w:cs="AdvP8585"/>
          <w:kern w:val="0"/>
          <w:szCs w:val="20"/>
        </w:rPr>
        <w:t>1977</w:t>
      </w:r>
      <w:r w:rsidR="00A20568" w:rsidRPr="00A20568">
        <w:rPr>
          <w:rFonts w:eastAsiaTheme="minorHAnsi" w:cs="AdvP8585" w:hint="eastAsia"/>
          <w:kern w:val="0"/>
          <w:szCs w:val="20"/>
        </w:rPr>
        <w:t>년과</w:t>
      </w:r>
      <w:r w:rsidR="00A20568" w:rsidRPr="00A20568">
        <w:rPr>
          <w:rFonts w:eastAsiaTheme="minorHAnsi" w:cs="AdvP8585"/>
          <w:kern w:val="0"/>
          <w:szCs w:val="20"/>
        </w:rPr>
        <w:t xml:space="preserve"> 1978</w:t>
      </w:r>
      <w:r w:rsidR="00A20568" w:rsidRPr="00A20568">
        <w:rPr>
          <w:rFonts w:eastAsiaTheme="minorHAnsi" w:cs="AdvP8585" w:hint="eastAsia"/>
          <w:kern w:val="0"/>
          <w:szCs w:val="20"/>
        </w:rPr>
        <w:t>년에</w:t>
      </w:r>
      <w:r w:rsidR="00A20568" w:rsidRPr="00A20568">
        <w:rPr>
          <w:rFonts w:eastAsiaTheme="minorHAnsi" w:cs="AdvP8585"/>
          <w:kern w:val="0"/>
          <w:szCs w:val="20"/>
        </w:rPr>
        <w:t xml:space="preserve"> </w:t>
      </w:r>
      <w:proofErr w:type="spellStart"/>
      <w:r w:rsidR="00A20568" w:rsidRPr="00A20568">
        <w:rPr>
          <w:rFonts w:eastAsiaTheme="minorHAnsi" w:cs="AdvP8585"/>
          <w:kern w:val="0"/>
          <w:szCs w:val="20"/>
        </w:rPr>
        <w:t>Yasargil</w:t>
      </w:r>
      <w:proofErr w:type="spellEnd"/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50794E" w:rsidRPr="00A20568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&lt;EndNote&gt;&lt;Cite&gt;&lt;Author&gt;Yasargil&lt;/Author&gt;&lt;Year&gt;1977&lt;/Year&gt;&lt;RecNum&gt;48&lt;/RecNum&gt;&lt;DisplayText&gt;[11]&lt;/DisplayText&gt;&lt;record&gt;&lt;rec-number&gt;48&lt;/rec-number&gt;&lt;foreign-keys&gt;&lt;key app="EN" db-id="99zrxrfa45z5vuefern5ap0la90xx9rzt0xr"&gt;48&lt;/key&gt;&lt;/foreign-keys&gt;&lt;ref-type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50794E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1" w:tooltip="Yasargil, 1977 #48" w:history="1">
        <w:r w:rsidR="009069F1">
          <w:rPr>
            <w:rFonts w:eastAsiaTheme="minorHAnsi" w:cs="AdvP8585"/>
            <w:noProof/>
            <w:kern w:val="0"/>
            <w:szCs w:val="20"/>
          </w:rPr>
          <w:t>11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/>
          <w:kern w:val="0"/>
          <w:szCs w:val="20"/>
        </w:rPr>
        <w:t>, Caspar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50794E" w:rsidRPr="00A20568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&lt;EndNote&gt;&lt;Cite&gt;&lt;Author&gt;Caspar&lt;/Author&gt;&lt;Year&gt;1977&lt;/Year&gt;&lt;RecNum&gt;49&lt;/RecNum&gt;&lt;DisplayText&gt;[12]&lt;/DisplayText&gt;&lt;record&gt;&lt;rec-number&gt;49&lt;/rec-number&gt;&lt;foreign-keys&gt;&lt;key app="EN" db-id="99zrxrfa45z5vuefern5ap0la90xx9rzt0xr"&gt;49&lt;/key&gt;&lt;/foreign-keys&gt;&lt;ref-type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50794E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2" w:tooltip="Caspar, 1977 #49" w:history="1">
        <w:r w:rsidR="009069F1">
          <w:rPr>
            <w:rFonts w:eastAsiaTheme="minorHAnsi" w:cs="AdvP8585"/>
            <w:noProof/>
            <w:kern w:val="0"/>
            <w:szCs w:val="20"/>
          </w:rPr>
          <w:t>12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, </w:t>
      </w:r>
      <w:r w:rsidR="00A20568" w:rsidRPr="00A20568">
        <w:rPr>
          <w:rFonts w:eastAsiaTheme="minorHAnsi" w:cs="AdvP8585"/>
          <w:kern w:val="0"/>
          <w:szCs w:val="20"/>
        </w:rPr>
        <w:t xml:space="preserve">Williams </w:t>
      </w:r>
      <w:r w:rsidR="0050794E" w:rsidRPr="00A20568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&lt;EndNote&gt;&lt;Cite&gt;&lt;Author&gt;Williams&lt;/Author&gt;&lt;Year&gt;1978&lt;/Year&gt;&lt;RecNum&gt;50&lt;/RecNum&gt;&lt;DisplayText&gt;[13]&lt;/DisplayText&gt;&lt;record&gt;&lt;rec-number&gt;50&lt;/rec-number&gt;&lt;foreign-keys&gt;&lt;key app="EN" db-id="99zrxrfa45z5vuefern5ap0la90xx9rzt0xr"&gt;50&lt;/key&gt;&lt;/foreign-keys&gt;&lt;ref-type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50794E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3" w:tooltip="Williams, 1978 #50" w:history="1">
        <w:r w:rsidR="009069F1">
          <w:rPr>
            <w:rFonts w:eastAsiaTheme="minorHAnsi" w:cs="AdvP8585"/>
            <w:noProof/>
            <w:kern w:val="0"/>
            <w:szCs w:val="20"/>
          </w:rPr>
          <w:t>13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A20568">
        <w:rPr>
          <w:rFonts w:eastAsiaTheme="minorHAnsi" w:cs="AdvP8585"/>
          <w:kern w:val="0"/>
          <w:szCs w:val="20"/>
        </w:rPr>
        <w:fldChar w:fldCharType="end"/>
      </w:r>
      <w:ins w:id="33" w:author="Inje University Medical College" w:date="2011-01-07T11:16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="00A20568" w:rsidRPr="00A20568">
        <w:rPr>
          <w:rFonts w:eastAsiaTheme="minorHAnsi" w:cs="AdvP8585" w:hint="eastAsia"/>
          <w:kern w:val="0"/>
          <w:szCs w:val="20"/>
        </w:rPr>
        <w:t xml:space="preserve">가 </w:t>
      </w:r>
      <w:proofErr w:type="spellStart"/>
      <w:r w:rsidR="00762616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제거술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시 디스크 탈출 부분에 해당하는 등쪽 절개 후 수술용 현미경을 이용한 </w:t>
      </w:r>
      <w:r w:rsidR="00762616">
        <w:rPr>
          <w:rFonts w:eastAsiaTheme="minorHAnsi" w:cs="AdvP8585" w:hint="eastAsia"/>
          <w:kern w:val="0"/>
          <w:szCs w:val="20"/>
        </w:rPr>
        <w:t>미세 수술법 (</w:t>
      </w:r>
      <w:r w:rsidR="00A20568" w:rsidRPr="00A20568">
        <w:rPr>
          <w:rFonts w:eastAsiaTheme="minorHAnsi" w:cs="AdvP8585"/>
          <w:kern w:val="0"/>
          <w:szCs w:val="20"/>
        </w:rPr>
        <w:t>microsurgical techniques</w:t>
      </w:r>
      <w:r w:rsidR="00762616">
        <w:rPr>
          <w:rFonts w:eastAsiaTheme="minorHAnsi" w:cs="AdvP8585" w:hint="eastAsia"/>
          <w:kern w:val="0"/>
          <w:szCs w:val="20"/>
        </w:rPr>
        <w:t>)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에 대해 기술하였다. 그 후 이 </w:t>
      </w:r>
      <w:proofErr w:type="spellStart"/>
      <w:r w:rsidR="00762616">
        <w:rPr>
          <w:rFonts w:eastAsiaTheme="minorHAnsi" w:cs="AdvP8585" w:hint="eastAsia"/>
          <w:kern w:val="0"/>
          <w:szCs w:val="20"/>
        </w:rPr>
        <w:t>관혈적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</w:t>
      </w:r>
      <w:r w:rsidR="00A20568" w:rsidRPr="00A20568">
        <w:rPr>
          <w:rFonts w:eastAsiaTheme="minorHAnsi" w:cs="AdvP8585" w:hint="eastAsia"/>
          <w:kern w:val="0"/>
          <w:szCs w:val="20"/>
        </w:rPr>
        <w:t>수술법들에 대한 약간의 수정은 있었으나, 이 수술법들에서 별로 큰 변화는 없었다.</w:t>
      </w:r>
      <w:r w:rsidR="00762616">
        <w:rPr>
          <w:rFonts w:eastAsiaTheme="minorHAnsi" w:cs="AdvP8585" w:hint="eastAsia"/>
          <w:kern w:val="0"/>
          <w:szCs w:val="20"/>
        </w:rPr>
        <w:t xml:space="preserve"> </w:t>
      </w:r>
      <w:commentRangeStart w:id="34"/>
      <w:del w:id="35" w:author="Zepie" w:date="2011-02-17T04:15:00Z">
        <w:r w:rsidR="0080301D" w:rsidDel="00A366F1">
          <w:rPr>
            <w:rFonts w:eastAsiaTheme="minorHAnsi" w:cs="AdvP8585" w:hint="eastAsia"/>
            <w:kern w:val="0"/>
            <w:szCs w:val="20"/>
          </w:rPr>
          <w:delText>그리고 현재 관혈적 추간판 제거술은 수술적 추간판 절제술의 표준이다</w:delText>
        </w:r>
        <w:commentRangeEnd w:id="34"/>
        <w:r w:rsidR="00B24D40" w:rsidDel="00A366F1">
          <w:rPr>
            <w:rStyle w:val="a6"/>
          </w:rPr>
          <w:commentReference w:id="34"/>
        </w:r>
        <w:r w:rsidR="0080301D" w:rsidDel="00A366F1">
          <w:rPr>
            <w:rFonts w:eastAsiaTheme="minorHAnsi" w:cs="AdvP8585" w:hint="eastAsia"/>
            <w:kern w:val="0"/>
            <w:szCs w:val="20"/>
          </w:rPr>
          <w:delText xml:space="preserve"> </w:delText>
        </w:r>
        <w:r w:rsidR="0050794E" w:rsidRPr="00736BC2" w:rsidDel="00A366F1">
          <w:rPr>
            <w:rFonts w:eastAsiaTheme="minorHAnsi"/>
          </w:rPr>
          <w:fldChar w:fldCharType="begin"/>
        </w:r>
        <w:r w:rsidR="00697226" w:rsidDel="00A366F1">
          <w:rPr>
            <w:rFonts w:eastAsiaTheme="minorHAnsi"/>
          </w:rPr>
          <w:delInstrText xml:space="preserve"> ADDIN EN.CITE &lt;EndNote&gt;&lt;Cite&gt;&lt;Author&gt;Righesso&lt;/Author&gt;&lt;Year&gt;2007&lt;/Year&gt;&lt;RecNum&gt;36&lt;/RecNum&gt;&lt;DisplayText&gt;[6]&lt;/DisplayText&gt;&lt;record&gt;&lt;rec-number&gt;36&lt;/rec-number&gt;&lt;foreign-keys&gt;&lt;key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delInstrText>
        </w:r>
        <w:r w:rsidR="0050794E" w:rsidRPr="00736BC2" w:rsidDel="00A366F1">
          <w:rPr>
            <w:rFonts w:eastAsiaTheme="minorHAnsi"/>
          </w:rPr>
          <w:fldChar w:fldCharType="separate"/>
        </w:r>
        <w:r w:rsidR="00697226" w:rsidDel="00A366F1">
          <w:rPr>
            <w:rFonts w:eastAsiaTheme="minorHAnsi"/>
            <w:noProof/>
          </w:rPr>
          <w:delText>[</w:delText>
        </w:r>
      </w:del>
      <w:r w:rsidR="009069F1">
        <w:rPr>
          <w:rFonts w:eastAsiaTheme="minorHAnsi"/>
          <w:noProof/>
        </w:rPr>
        <w:fldChar w:fldCharType="begin"/>
      </w:r>
      <w:r w:rsidR="009069F1">
        <w:rPr>
          <w:rFonts w:eastAsiaTheme="minorHAnsi"/>
          <w:noProof/>
        </w:rPr>
        <w:instrText xml:space="preserve"> HYPERLINK  \l "_ENREF_6" \o "Righesso, 2007 #36" </w:instrText>
      </w:r>
      <w:r w:rsidR="009069F1">
        <w:rPr>
          <w:rFonts w:eastAsiaTheme="minorHAnsi"/>
          <w:noProof/>
        </w:rPr>
        <w:fldChar w:fldCharType="separate"/>
      </w:r>
      <w:del w:id="36" w:author="Zepie" w:date="2011-02-17T04:15:00Z">
        <w:r w:rsidR="009069F1" w:rsidDel="00A366F1">
          <w:rPr>
            <w:rFonts w:eastAsiaTheme="minorHAnsi"/>
            <w:noProof/>
          </w:rPr>
          <w:delText>6</w:delText>
        </w:r>
      </w:del>
      <w:r w:rsidR="009069F1">
        <w:rPr>
          <w:rFonts w:eastAsiaTheme="minorHAnsi"/>
          <w:noProof/>
        </w:rPr>
        <w:fldChar w:fldCharType="end"/>
      </w:r>
      <w:del w:id="37" w:author="Zepie" w:date="2011-02-17T04:15:00Z">
        <w:r w:rsidR="00697226" w:rsidDel="00A366F1">
          <w:rPr>
            <w:rFonts w:eastAsiaTheme="minorHAnsi"/>
            <w:noProof/>
          </w:rPr>
          <w:delText>]</w:delText>
        </w:r>
        <w:r w:rsidR="0050794E" w:rsidRPr="00736BC2" w:rsidDel="00A366F1">
          <w:rPr>
            <w:rFonts w:eastAsiaTheme="minorHAnsi"/>
          </w:rPr>
          <w:fldChar w:fldCharType="end"/>
        </w:r>
        <w:r w:rsidR="0080301D" w:rsidDel="00A366F1">
          <w:rPr>
            <w:rFonts w:eastAsiaTheme="minorHAnsi" w:cs="AdvP8585" w:hint="eastAsia"/>
            <w:kern w:val="0"/>
            <w:szCs w:val="20"/>
          </w:rPr>
          <w:delText>.</w:delText>
        </w:r>
      </w:del>
    </w:p>
    <w:p w:rsidR="00510629" w:rsidRDefault="00BB73A4" w:rsidP="00510629">
      <w:pPr>
        <w:ind w:firstLineChars="100" w:firstLine="200"/>
        <w:rPr>
          <w:ins w:id="38" w:author="Zepie" w:date="2011-02-17T00:01:00Z"/>
          <w:rFonts w:eastAsiaTheme="minorHAnsi" w:cs="AdvP8585"/>
          <w:kern w:val="0"/>
          <w:szCs w:val="20"/>
        </w:rPr>
      </w:pPr>
      <w:r>
        <w:rPr>
          <w:rFonts w:eastAsiaTheme="minorHAnsi" w:hint="eastAsia"/>
        </w:rPr>
        <w:t xml:space="preserve">내시경적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제거술의</w:t>
      </w:r>
      <w:proofErr w:type="spellEnd"/>
      <w:r>
        <w:rPr>
          <w:rFonts w:eastAsiaTheme="minorHAnsi" w:hint="eastAsia"/>
        </w:rPr>
        <w:t xml:space="preserve"> 도입은 비교적 최근에 이루어졌다. </w:t>
      </w:r>
      <w:r w:rsidRPr="00BB73A4">
        <w:rPr>
          <w:rFonts w:eastAsiaTheme="minorHAnsi" w:cs="AdvP8585"/>
          <w:kern w:val="0"/>
          <w:szCs w:val="20"/>
        </w:rPr>
        <w:t xml:space="preserve">Schreiber </w:t>
      </w:r>
      <w:del w:id="39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</w:delText>
        </w:r>
        <w:r w:rsidRPr="00BB73A4" w:rsidDel="00B24D40">
          <w:rPr>
            <w:rFonts w:eastAsiaTheme="minorHAnsi" w:cs="AdvP8585" w:hint="eastAsia"/>
            <w:kern w:val="0"/>
            <w:szCs w:val="20"/>
          </w:rPr>
          <w:delText>d</w:delText>
        </w:r>
      </w:del>
      <w:ins w:id="40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Pr="00BB73A4">
        <w:rPr>
          <w:rFonts w:eastAsiaTheme="minorHAnsi" w:cs="AdvP8585"/>
          <w:kern w:val="0"/>
          <w:szCs w:val="20"/>
        </w:rPr>
        <w:t>Suezawa</w:t>
      </w:r>
      <w:proofErr w:type="spellEnd"/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="0050794E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&lt;EndNote&gt;&lt;Cite&gt;&lt;Author&gt;A&lt;/Author&gt;&lt;Year&gt;1986&lt;/Year&gt;&lt;RecNum&gt;5&lt;/RecNum&gt;&lt;DisplayText&gt;[14]&lt;/DisplayText&gt;&lt;record&gt;&lt;rec-number&gt;5&lt;/rec-number&gt;&lt;foreign-keys&gt;&lt;key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50794E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4" w:tooltip="Schreiber, 1986 #5" w:history="1">
        <w:r w:rsidR="009069F1">
          <w:rPr>
            <w:rFonts w:eastAsiaTheme="minorHAnsi" w:cs="AdvP8585"/>
            <w:noProof/>
            <w:kern w:val="0"/>
            <w:szCs w:val="20"/>
          </w:rPr>
          <w:t>14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BB73A4">
        <w:rPr>
          <w:rFonts w:eastAsiaTheme="minorHAnsi" w:cs="AdvP8585"/>
          <w:kern w:val="0"/>
          <w:szCs w:val="20"/>
        </w:rPr>
        <w:fldChar w:fldCharType="end"/>
      </w:r>
      <w:ins w:id="41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와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Mayer </w:t>
      </w:r>
      <w:del w:id="42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and</w:delText>
        </w:r>
      </w:del>
      <w:ins w:id="43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/>
          <w:kern w:val="0"/>
          <w:szCs w:val="20"/>
        </w:rPr>
        <w:t xml:space="preserve"> Brock </w:t>
      </w:r>
      <w:r w:rsidR="0050794E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&lt;EndNote&gt;&lt;Cite&gt;&lt;Author&gt;Mayer&lt;/Author&gt;&lt;Year&gt;1993&lt;/Year&gt;&lt;RecNum&gt;6&lt;/RecNum&gt;&lt;DisplayText&gt;[15]&lt;/DisplayText&gt;&lt;record&gt;&lt;rec-number&gt;6&lt;/rec-number&gt;&lt;foreign-keys&gt;&lt;key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50794E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5" w:tooltip="Mayer, 1993 #6" w:history="1">
        <w:r w:rsidR="009069F1">
          <w:rPr>
            <w:rFonts w:eastAsiaTheme="minorHAnsi" w:cs="AdvP8585"/>
            <w:noProof/>
            <w:kern w:val="0"/>
            <w:szCs w:val="20"/>
          </w:rPr>
          <w:t>15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BB73A4">
        <w:rPr>
          <w:rFonts w:eastAsiaTheme="minorHAnsi" w:cs="AdvP8585"/>
          <w:kern w:val="0"/>
          <w:szCs w:val="20"/>
        </w:rPr>
        <w:fldChar w:fldCharType="end"/>
      </w:r>
      <w:ins w:id="44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가 기반을 만들었고 그것을 토대로</w:t>
      </w:r>
      <w:r w:rsidRPr="00BB73A4">
        <w:rPr>
          <w:rFonts w:eastAsiaTheme="minorHAnsi" w:cs="AdvP8585"/>
          <w:kern w:val="0"/>
          <w:szCs w:val="20"/>
        </w:rPr>
        <w:t xml:space="preserve"> Foley </w:t>
      </w:r>
      <w:del w:id="45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and</w:delText>
        </w:r>
      </w:del>
      <w:ins w:id="46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Smith </w:t>
      </w:r>
      <w:r w:rsidR="0050794E" w:rsidRPr="00BB73A4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&lt;EndNote&gt;&lt;Cite&gt;&lt;Author&gt;Foley&lt;/Author&gt;&lt;Year&gt;1997&lt;/Year&gt;&lt;RecNum&gt;54&lt;/RecNum&gt;&lt;DisplayText&gt;[16]&lt;/DisplayText&gt;&lt;record&gt;&lt;rec-number&gt;54&lt;/rec-number&gt;&lt;foreign-keys&gt;&lt;key app="EN" db-id="99zrxrfa45z5vuefern5ap0la90xx9rzt0xr"&gt;54&lt;/key&gt;&lt;/foreign-keys&gt;&lt;ref-type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50794E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6" w:tooltip="Foley, 1997 #54" w:history="1">
        <w:r w:rsidR="009069F1">
          <w:rPr>
            <w:rFonts w:eastAsiaTheme="minorHAnsi" w:cs="AdvP8585"/>
            <w:noProof/>
            <w:kern w:val="0"/>
            <w:szCs w:val="20"/>
          </w:rPr>
          <w:t>16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BB73A4">
        <w:rPr>
          <w:rFonts w:eastAsiaTheme="minorHAnsi" w:cs="AdvP8585"/>
          <w:kern w:val="0"/>
          <w:szCs w:val="20"/>
        </w:rPr>
        <w:fldChar w:fldCharType="end"/>
      </w:r>
      <w:ins w:id="47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는 1997년에 </w:t>
      </w:r>
      <w:ins w:id="48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미세내시경 </w:t>
        </w:r>
        <w:proofErr w:type="spellStart"/>
        <w:r w:rsidR="00B24D40">
          <w:rPr>
            <w:rFonts w:eastAsiaTheme="minorHAnsi" w:cs="AdvP8585" w:hint="eastAsia"/>
            <w:kern w:val="0"/>
            <w:szCs w:val="20"/>
          </w:rPr>
          <w:t>추간판</w:t>
        </w:r>
        <w:proofErr w:type="spellEnd"/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  <w:proofErr w:type="spellStart"/>
        <w:r w:rsidR="00B24D40">
          <w:rPr>
            <w:rFonts w:eastAsiaTheme="minorHAnsi" w:cs="AdvP8585" w:hint="eastAsia"/>
            <w:kern w:val="0"/>
            <w:szCs w:val="20"/>
          </w:rPr>
          <w:t>제거술</w:t>
        </w:r>
        <w:proofErr w:type="spellEnd"/>
        <w:r w:rsidR="00B24D40">
          <w:rPr>
            <w:rFonts w:eastAsiaTheme="minorHAnsi" w:cs="AdvP8585" w:hint="eastAsia"/>
            <w:kern w:val="0"/>
            <w:szCs w:val="20"/>
          </w:rPr>
          <w:t xml:space="preserve"> (</w:t>
        </w:r>
      </w:ins>
      <w:proofErr w:type="spellStart"/>
      <w:r w:rsidRPr="00BB73A4">
        <w:rPr>
          <w:rFonts w:eastAsiaTheme="minorHAnsi" w:cs="AdvP8585"/>
          <w:kern w:val="0"/>
          <w:szCs w:val="20"/>
        </w:rPr>
        <w:t>microendoscopic</w:t>
      </w:r>
      <w:proofErr w:type="spellEnd"/>
      <w:r w:rsidRPr="00BB73A4">
        <w:rPr>
          <w:rFonts w:eastAsiaTheme="minorHAnsi" w:cs="AdvP8585"/>
          <w:kern w:val="0"/>
          <w:szCs w:val="20"/>
        </w:rPr>
        <w:t xml:space="preserve"> discectomy</w:t>
      </w:r>
      <w:r w:rsidRPr="00BB73A4">
        <w:rPr>
          <w:rFonts w:eastAsiaTheme="minorHAnsi" w:cs="AdvP8585" w:hint="eastAsia"/>
          <w:kern w:val="0"/>
          <w:szCs w:val="20"/>
        </w:rPr>
        <w:t xml:space="preserve"> system</w:t>
      </w:r>
      <w:ins w:id="49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>,</w:t>
        </w:r>
      </w:ins>
      <w:r>
        <w:rPr>
          <w:rFonts w:eastAsiaTheme="minorHAnsi" w:cs="AdvP8585" w:hint="eastAsia"/>
          <w:kern w:val="0"/>
          <w:szCs w:val="20"/>
        </w:rPr>
        <w:t xml:space="preserve"> </w:t>
      </w:r>
      <w:del w:id="50" w:author="Inje University Medical College" w:date="2011-01-07T11:19:00Z">
        <w:r w:rsidDel="00B24D40">
          <w:rPr>
            <w:rFonts w:eastAsiaTheme="minorHAnsi" w:cs="AdvP8585" w:hint="eastAsia"/>
            <w:kern w:val="0"/>
            <w:szCs w:val="20"/>
          </w:rPr>
          <w:delText>(</w:delText>
        </w:r>
      </w:del>
      <w:r>
        <w:rPr>
          <w:rFonts w:eastAsiaTheme="minorHAnsi" w:cs="AdvP8585" w:hint="eastAsia"/>
          <w:kern w:val="0"/>
          <w:szCs w:val="20"/>
        </w:rPr>
        <w:t>MED)</w:t>
      </w:r>
      <w:ins w:id="51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을 소개했다.</w:t>
      </w:r>
      <w:r w:rsidR="00097403">
        <w:rPr>
          <w:rFonts w:eastAsiaTheme="minorHAnsi" w:cs="AdvP8585" w:hint="eastAsia"/>
          <w:kern w:val="0"/>
          <w:szCs w:val="20"/>
        </w:rPr>
        <w:t xml:space="preserve"> MED</w:t>
      </w:r>
      <w:ins w:id="52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="00097403">
        <w:rPr>
          <w:rFonts w:eastAsiaTheme="minorHAnsi" w:cs="AdvP8585" w:hint="eastAsia"/>
          <w:kern w:val="0"/>
          <w:szCs w:val="20"/>
        </w:rPr>
        <w:t>는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수</w:t>
      </w:r>
      <w:r w:rsidR="00097403" w:rsidRPr="00097403">
        <w:rPr>
          <w:rFonts w:eastAsiaTheme="minorHAnsi" w:cs="AdvP8585" w:hint="eastAsia"/>
          <w:kern w:val="0"/>
          <w:szCs w:val="20"/>
        </w:rPr>
        <w:lastRenderedPageBreak/>
        <w:t xml:space="preserve">술용 현미경을 사용하지 않고 보다 더 작은 절개 후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삽입해서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증상성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신경근 감압을 하는 최소 침습적 수술적 접근이다. </w:t>
      </w:r>
      <w:commentRangeStart w:id="53"/>
      <w:del w:id="54" w:author="Zepie" w:date="2011-02-17T01:01:00Z">
        <w:r w:rsidR="00097403" w:rsidDel="00D92E4F">
          <w:rPr>
            <w:rFonts w:eastAsiaTheme="minorHAnsi" w:cs="AdvP8585" w:hint="eastAsia"/>
            <w:kern w:val="0"/>
            <w:szCs w:val="20"/>
          </w:rPr>
          <w:delText>관혈적 추간판 제거술</w:delText>
        </w:r>
        <w:commentRangeEnd w:id="53"/>
        <w:r w:rsidR="00B24D40" w:rsidDel="00D92E4F">
          <w:rPr>
            <w:rStyle w:val="a6"/>
          </w:rPr>
          <w:commentReference w:id="53"/>
        </w:r>
      </w:del>
      <w:ins w:id="55" w:author="Zepie" w:date="2011-02-17T01:01:00Z">
        <w:r w:rsidR="00D92E4F">
          <w:rPr>
            <w:rFonts w:eastAsiaTheme="minorHAnsi" w:cs="AdvP8585" w:hint="eastAsia"/>
            <w:kern w:val="0"/>
            <w:szCs w:val="20"/>
          </w:rPr>
          <w:t>OD</w:t>
        </w:r>
      </w:ins>
      <w:r w:rsidR="00097403" w:rsidRPr="00097403">
        <w:rPr>
          <w:rFonts w:eastAsiaTheme="minorHAnsi" w:cs="AdvP8585" w:hint="eastAsia"/>
          <w:kern w:val="0"/>
          <w:szCs w:val="20"/>
        </w:rPr>
        <w:t xml:space="preserve">에서는 </w:t>
      </w:r>
      <w:proofErr w:type="spellStart"/>
      <w:ins w:id="56" w:author="Zepie" w:date="2011-02-17T04:45:00Z">
        <w:r w:rsidR="0021232F">
          <w:rPr>
            <w:rFonts w:eastAsiaTheme="minorHAnsi" w:cs="AdvP8585" w:hint="eastAsia"/>
            <w:kern w:val="0"/>
            <w:szCs w:val="20"/>
          </w:rPr>
          <w:t>가지곁근</w:t>
        </w:r>
      </w:ins>
      <w:proofErr w:type="spellEnd"/>
      <w:ins w:id="57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 xml:space="preserve"> </w:t>
        </w:r>
      </w:ins>
      <w:ins w:id="58" w:author="Zepie" w:date="2011-02-17T04:45:00Z">
        <w:r w:rsidR="0021232F">
          <w:rPr>
            <w:rFonts w:eastAsiaTheme="minorHAnsi" w:cs="AdvP8585" w:hint="eastAsia"/>
            <w:kern w:val="0"/>
            <w:szCs w:val="20"/>
          </w:rPr>
          <w:t>(</w:t>
        </w:r>
      </w:ins>
      <w:commentRangeStart w:id="59"/>
      <w:proofErr w:type="spellStart"/>
      <w:r w:rsidR="00097403" w:rsidRPr="00097403">
        <w:rPr>
          <w:rFonts w:eastAsiaTheme="minorHAnsi" w:cs="AdvP8585"/>
          <w:kern w:val="0"/>
          <w:szCs w:val="20"/>
        </w:rPr>
        <w:t>paraspinous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muscles</w:t>
      </w:r>
      <w:commentRangeEnd w:id="59"/>
      <w:ins w:id="60" w:author="Zepie" w:date="2011-02-17T04:45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B24D40">
        <w:rPr>
          <w:rStyle w:val="a6"/>
        </w:rPr>
        <w:commentReference w:id="59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ins w:id="61" w:author="Zepie" w:date="2011-02-17T04:41:00Z">
        <w:r w:rsidR="0021232F">
          <w:rPr>
            <w:rFonts w:eastAsiaTheme="minorHAnsi" w:cs="AdvP8585" w:hint="eastAsia"/>
            <w:kern w:val="0"/>
            <w:szCs w:val="20"/>
          </w:rPr>
          <w:t>가시 돌기</w:t>
        </w:r>
      </w:ins>
      <w:ins w:id="62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 xml:space="preserve"> </w:t>
        </w:r>
      </w:ins>
      <w:ins w:id="63" w:author="Zepie" w:date="2011-02-17T04:41:00Z">
        <w:r w:rsidR="0021232F">
          <w:rPr>
            <w:rFonts w:eastAsiaTheme="minorHAnsi" w:cs="AdvP8585" w:hint="eastAsia"/>
            <w:kern w:val="0"/>
            <w:szCs w:val="20"/>
          </w:rPr>
          <w:t>(</w:t>
        </w:r>
      </w:ins>
      <w:commentRangeStart w:id="64"/>
      <w:proofErr w:type="spellStart"/>
      <w:r w:rsidR="00097403" w:rsidRPr="00097403">
        <w:rPr>
          <w:rFonts w:eastAsiaTheme="minorHAnsi" w:cs="AdvP8585"/>
          <w:kern w:val="0"/>
          <w:szCs w:val="20"/>
        </w:rPr>
        <w:t>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processes</w:t>
      </w:r>
      <w:commentRangeEnd w:id="64"/>
      <w:ins w:id="65" w:author="Zepie" w:date="2011-02-17T04:41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B24D40">
        <w:rPr>
          <w:rStyle w:val="a6"/>
        </w:rPr>
        <w:commentReference w:id="64"/>
      </w:r>
      <w:r w:rsidR="00097403" w:rsidRPr="00097403">
        <w:rPr>
          <w:rFonts w:eastAsiaTheme="minorHAnsi" w:cs="AdvP8585" w:hint="eastAsia"/>
          <w:kern w:val="0"/>
          <w:szCs w:val="20"/>
        </w:rPr>
        <w:t>와</w:t>
      </w:r>
      <w:ins w:id="66" w:author="Zepie" w:date="2011-02-17T04:33:00Z">
        <w:r w:rsidR="0021232F">
          <w:rPr>
            <w:rFonts w:eastAsiaTheme="minorHAnsi" w:cs="AdvP8585" w:hint="eastAsia"/>
            <w:kern w:val="0"/>
            <w:szCs w:val="20"/>
          </w:rPr>
          <w:t xml:space="preserve"> 판</w:t>
        </w:r>
      </w:ins>
      <w:ins w:id="67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 xml:space="preserve"> </w:t>
        </w:r>
      </w:ins>
      <w:ins w:id="68" w:author="Zepie" w:date="2011-02-17T04:33:00Z">
        <w:r w:rsidR="0021232F">
          <w:rPr>
            <w:rFonts w:eastAsiaTheme="minorHAnsi" w:cs="AdvP8585" w:hint="eastAsia"/>
            <w:kern w:val="0"/>
            <w:szCs w:val="20"/>
          </w:rPr>
          <w:t>(</w:t>
        </w:r>
      </w:ins>
      <w:del w:id="69" w:author="Zepie" w:date="2011-02-17T04:33:00Z">
        <w:r w:rsidR="00097403" w:rsidRPr="00097403" w:rsidDel="0021232F">
          <w:rPr>
            <w:rFonts w:eastAsiaTheme="minorHAnsi" w:cs="AdvP8585"/>
            <w:kern w:val="0"/>
            <w:szCs w:val="20"/>
          </w:rPr>
          <w:delText xml:space="preserve"> </w:delText>
        </w:r>
      </w:del>
      <w:commentRangeStart w:id="70"/>
      <w:r w:rsidR="00097403" w:rsidRPr="00097403">
        <w:rPr>
          <w:rFonts w:eastAsiaTheme="minorHAnsi" w:cs="AdvP8585"/>
          <w:kern w:val="0"/>
          <w:szCs w:val="20"/>
        </w:rPr>
        <w:t>lamina</w:t>
      </w:r>
      <w:commentRangeEnd w:id="70"/>
      <w:ins w:id="71" w:author="Zepie" w:date="2011-02-17T04:33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B24D40">
        <w:rPr>
          <w:rStyle w:val="a6"/>
        </w:rPr>
        <w:commentReference w:id="70"/>
      </w:r>
      <w:r w:rsidR="00097403" w:rsidRPr="00097403">
        <w:rPr>
          <w:rFonts w:eastAsiaTheme="minorHAnsi" w:cs="AdvP8585" w:hint="eastAsia"/>
          <w:kern w:val="0"/>
          <w:szCs w:val="20"/>
        </w:rPr>
        <w:t>에서 떼어내서 바깥쪽으로 당겨야 한다</w:t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하지만 </w:t>
      </w:r>
      <w:r w:rsidR="00097403">
        <w:rPr>
          <w:rFonts w:eastAsiaTheme="minorHAnsi" w:cs="AdvP8585" w:hint="eastAsia"/>
          <w:kern w:val="0"/>
          <w:szCs w:val="20"/>
        </w:rPr>
        <w:t>MED</w:t>
      </w:r>
      <w:r w:rsidR="00097403" w:rsidRPr="00097403">
        <w:rPr>
          <w:rFonts w:eastAsiaTheme="minorHAnsi" w:cs="AdvP8585" w:hint="eastAsia"/>
          <w:kern w:val="0"/>
          <w:szCs w:val="20"/>
        </w:rPr>
        <w:t>에서는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proofErr w:type="spellStart"/>
      <w:ins w:id="72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>가지곁근</w:t>
        </w:r>
        <w:proofErr w:type="spellEnd"/>
        <w:r w:rsidR="0021232F">
          <w:rPr>
            <w:rFonts w:eastAsiaTheme="minorHAnsi" w:cs="AdvP8585" w:hint="eastAsia"/>
            <w:kern w:val="0"/>
            <w:szCs w:val="20"/>
          </w:rPr>
          <w:t xml:space="preserve"> (</w:t>
        </w:r>
      </w:ins>
      <w:commentRangeStart w:id="73"/>
      <w:proofErr w:type="spellStart"/>
      <w:r w:rsidR="00097403" w:rsidRPr="00097403">
        <w:rPr>
          <w:rFonts w:eastAsiaTheme="minorHAnsi" w:cs="AdvP8585"/>
          <w:kern w:val="0"/>
          <w:szCs w:val="20"/>
        </w:rPr>
        <w:t>paraspinous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</w:t>
      </w:r>
      <w:commentRangeEnd w:id="73"/>
      <w:r w:rsidR="00B24D40">
        <w:rPr>
          <w:rStyle w:val="a6"/>
        </w:rPr>
        <w:commentReference w:id="73"/>
      </w:r>
      <w:ins w:id="74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ins w:id="75" w:author="Zepie" w:date="2011-02-17T04:34:00Z">
        <w:r w:rsidR="0021232F">
          <w:rPr>
            <w:rFonts w:eastAsiaTheme="minorHAnsi" w:cs="AdvP8585" w:hint="eastAsia"/>
            <w:kern w:val="0"/>
            <w:szCs w:val="20"/>
          </w:rPr>
          <w:t>가시 돌기</w:t>
        </w:r>
      </w:ins>
      <w:ins w:id="76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 xml:space="preserve"> </w:t>
        </w:r>
      </w:ins>
      <w:ins w:id="77" w:author="Zepie" w:date="2011-02-17T04:34:00Z">
        <w:r w:rsidR="0021232F">
          <w:rPr>
            <w:rFonts w:eastAsiaTheme="minorHAnsi" w:cs="AdvP8585" w:hint="eastAsia"/>
            <w:kern w:val="0"/>
            <w:szCs w:val="20"/>
          </w:rPr>
          <w:t>(</w:t>
        </w:r>
      </w:ins>
      <w:commentRangeStart w:id="78"/>
      <w:proofErr w:type="spellStart"/>
      <w:r w:rsidR="00097403" w:rsidRPr="00097403">
        <w:rPr>
          <w:rFonts w:eastAsiaTheme="minorHAnsi" w:cs="AdvP8585"/>
          <w:kern w:val="0"/>
          <w:szCs w:val="20"/>
        </w:rPr>
        <w:t>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processes</w:t>
      </w:r>
      <w:commentRangeEnd w:id="78"/>
      <w:ins w:id="79" w:author="Zepie" w:date="2011-02-17T04:34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B24D40">
        <w:rPr>
          <w:rStyle w:val="a6"/>
        </w:rPr>
        <w:commentReference w:id="78"/>
      </w:r>
      <w:r w:rsidR="00097403" w:rsidRPr="00097403">
        <w:rPr>
          <w:rFonts w:eastAsiaTheme="minorHAnsi" w:cs="AdvP8585" w:hint="eastAsia"/>
          <w:kern w:val="0"/>
          <w:szCs w:val="20"/>
        </w:rPr>
        <w:t>에서 떼지 않는다.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대신 접근에 필요한 수술 기구들 모두가 </w:t>
      </w:r>
      <w:proofErr w:type="spellStart"/>
      <w:ins w:id="80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>가지곁근</w:t>
        </w:r>
        <w:proofErr w:type="spellEnd"/>
        <w:r w:rsidR="0021232F">
          <w:rPr>
            <w:rFonts w:eastAsiaTheme="minorHAnsi" w:cs="AdvP8585" w:hint="eastAsia"/>
            <w:kern w:val="0"/>
            <w:szCs w:val="20"/>
          </w:rPr>
          <w:t xml:space="preserve"> (</w:t>
        </w:r>
      </w:ins>
      <w:commentRangeStart w:id="81"/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p</w:t>
      </w:r>
      <w:r w:rsidR="00097403" w:rsidRPr="00097403">
        <w:rPr>
          <w:rFonts w:eastAsiaTheme="minorHAnsi" w:cs="AdvP8585"/>
          <w:kern w:val="0"/>
          <w:szCs w:val="20"/>
        </w:rPr>
        <w:t>araspinous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muscles</w:t>
      </w:r>
      <w:commentRangeEnd w:id="81"/>
      <w:r w:rsidR="00B24D40">
        <w:rPr>
          <w:rStyle w:val="a6"/>
        </w:rPr>
        <w:commentReference w:id="81"/>
      </w:r>
      <w:ins w:id="82" w:author="Zepie" w:date="2011-02-17T04:46:00Z">
        <w:r w:rsidR="0021232F">
          <w:rPr>
            <w:rFonts w:eastAsiaTheme="minorHAnsi" w:cs="AdvP8585" w:hint="eastAsia"/>
            <w:kern w:val="0"/>
            <w:szCs w:val="20"/>
          </w:rPr>
          <w:t>)</w:t>
        </w:r>
      </w:ins>
      <w:r w:rsidR="00097403" w:rsidRPr="00097403">
        <w:rPr>
          <w:rFonts w:eastAsiaTheme="minorHAnsi" w:cs="AdvP8585" w:hint="eastAsia"/>
          <w:kern w:val="0"/>
          <w:szCs w:val="20"/>
        </w:rPr>
        <w:t xml:space="preserve"> 섬유들 사이로 접근한다. 이 술기의 </w:t>
      </w:r>
      <w:r w:rsidR="00097403" w:rsidRPr="00097403">
        <w:rPr>
          <w:rFonts w:eastAsiaTheme="minorHAnsi" w:cs="AdvP8585"/>
          <w:kern w:val="0"/>
          <w:szCs w:val="20"/>
        </w:rPr>
        <w:t>‘‘</w:t>
      </w:r>
      <w:r w:rsidR="00DC16DA">
        <w:rPr>
          <w:rFonts w:eastAsiaTheme="minorHAnsi" w:cs="AdvP8585" w:hint="eastAsia"/>
          <w:kern w:val="0"/>
          <w:szCs w:val="20"/>
        </w:rPr>
        <w:t>근육을 가르는 (</w:t>
      </w:r>
      <w:r w:rsidR="00097403" w:rsidRPr="00097403">
        <w:rPr>
          <w:rFonts w:eastAsiaTheme="minorHAnsi" w:cs="AdvP8585"/>
          <w:kern w:val="0"/>
          <w:szCs w:val="20"/>
        </w:rPr>
        <w:t>muscle splitting</w:t>
      </w:r>
      <w:r w:rsidR="00DC16DA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/>
          <w:kern w:val="0"/>
          <w:szCs w:val="20"/>
        </w:rPr>
        <w:t>’’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접근은 근육에 더 적은 손상을 주고 수술 후 기간 동안 절개로 인한 통증을 더 적게 유발하는 것으로 생각된다 </w:t>
      </w:r>
      <w:r w:rsidR="0050794E" w:rsidRPr="00097403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&lt;EndNote&gt;&lt;Cite&gt;&lt;Author&gt;RON&lt;/Author&gt;&lt;Year&gt;2006&lt;/Year&gt;&lt;RecNum&gt;56&lt;/RecNum&gt;&lt;DisplayText&gt;[17]&lt;/DisplayText&gt;&lt;record&gt;&lt;rec-number&gt;56&lt;/rec-number&gt;&lt;foreign-keys&gt;&lt;key app="EN" db-id="99zrxrfa45z5vuefern5ap0la90xx9rzt0xr"&gt;56&lt;/key&gt;&lt;/foreign-keys&gt;&lt;ref-type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50794E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56" w:history="1">
        <w:r w:rsidR="009069F1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그 후 1999년에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METRx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Sabon-Roman"/>
          <w:kern w:val="0"/>
          <w:szCs w:val="20"/>
        </w:rPr>
        <w:t xml:space="preserve">(Medtronic </w:t>
      </w:r>
      <w:proofErr w:type="spellStart"/>
      <w:r w:rsidR="00097403" w:rsidRPr="00097403">
        <w:rPr>
          <w:rFonts w:eastAsiaTheme="minorHAnsi" w:cs="Sabon-Roman"/>
          <w:kern w:val="0"/>
          <w:szCs w:val="20"/>
        </w:rPr>
        <w:t>Sofamor</w:t>
      </w:r>
      <w:proofErr w:type="spellEnd"/>
      <w:r w:rsidR="00097403" w:rsidRPr="00097403">
        <w:rPr>
          <w:rFonts w:eastAsiaTheme="minorHAnsi" w:cs="Sabon-Roman" w:hint="eastAsia"/>
          <w:kern w:val="0"/>
          <w:szCs w:val="20"/>
        </w:rPr>
        <w:t xml:space="preserve"> </w:t>
      </w:r>
      <w:proofErr w:type="spellStart"/>
      <w:r w:rsidR="00097403" w:rsidRPr="00097403">
        <w:rPr>
          <w:rFonts w:eastAsiaTheme="minorHAnsi" w:cs="Sabon-Roman"/>
          <w:kern w:val="0"/>
          <w:szCs w:val="20"/>
        </w:rPr>
        <w:t>Danek</w:t>
      </w:r>
      <w:proofErr w:type="spellEnd"/>
      <w:r w:rsidR="00097403" w:rsidRPr="00097403">
        <w:rPr>
          <w:rFonts w:eastAsiaTheme="minorHAnsi" w:cs="Sabon-Roman"/>
          <w:kern w:val="0"/>
          <w:szCs w:val="20"/>
        </w:rPr>
        <w:t>, Inc., Memphis, TN)</w:t>
      </w:r>
      <w:r w:rsidR="00097403" w:rsidRPr="00097403">
        <w:rPr>
          <w:rFonts w:eastAsiaTheme="minorHAnsi" w:cs="Sabon-Roman" w:hint="eastAsia"/>
          <w:kern w:val="0"/>
          <w:szCs w:val="20"/>
        </w:rPr>
        <w:t xml:space="preserve">라 불리는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2세대 MED system이 만들어졌다 </w:t>
      </w:r>
      <w:r w:rsidR="0050794E" w:rsidRPr="00097403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50794E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8" w:tooltip="Wu, 2006 #55" w:history="1">
        <w:r w:rsidR="009069F1">
          <w:rPr>
            <w:rFonts w:eastAsiaTheme="minorHAnsi" w:cs="AdvP8585"/>
            <w:noProof/>
            <w:kern w:val="0"/>
            <w:szCs w:val="20"/>
          </w:rPr>
          <w:t>18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.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경피적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접근과 달리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METRx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system에서는 </w:t>
      </w:r>
      <w:commentRangeStart w:id="83"/>
      <w:del w:id="84" w:author="Zepie" w:date="2011-02-17T04:17:00Z">
        <w:r w:rsidR="00097403" w:rsidRPr="00097403" w:rsidDel="00A366F1">
          <w:rPr>
            <w:rFonts w:eastAsiaTheme="minorHAnsi" w:cs="AdvP8585" w:hint="eastAsia"/>
            <w:kern w:val="0"/>
            <w:szCs w:val="20"/>
          </w:rPr>
          <w:delText>포함된 탈출 디스크</w:delText>
        </w:r>
      </w:del>
      <w:del w:id="85" w:author="Zepie" w:date="2011-02-17T04:19:00Z">
        <w:r w:rsidR="00097403" w:rsidRPr="00097403" w:rsidDel="002A63AC">
          <w:rPr>
            <w:rFonts w:eastAsiaTheme="minorHAnsi" w:cs="AdvP8585" w:hint="eastAsia"/>
            <w:kern w:val="0"/>
            <w:szCs w:val="20"/>
          </w:rPr>
          <w:delText>를</w:delText>
        </w:r>
      </w:del>
      <w:ins w:id="86" w:author="Zepie" w:date="2011-02-17T04:20:00Z">
        <w:r w:rsidR="00C673CE">
          <w:rPr>
            <w:rFonts w:eastAsiaTheme="minorHAnsi" w:cs="AdvP8585" w:hint="eastAsia"/>
            <w:kern w:val="0"/>
            <w:szCs w:val="20"/>
          </w:rPr>
          <w:t xml:space="preserve">탈출된 </w:t>
        </w:r>
        <w:proofErr w:type="spellStart"/>
        <w:r w:rsidR="00C673CE">
          <w:rPr>
            <w:rFonts w:eastAsiaTheme="minorHAnsi" w:cs="AdvP8585" w:hint="eastAsia"/>
            <w:kern w:val="0"/>
            <w:szCs w:val="20"/>
          </w:rPr>
          <w:t>수핵물질을</w:t>
        </w:r>
      </w:ins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알 수 있을</w:t>
      </w:r>
      <w:commentRangeEnd w:id="83"/>
      <w:r w:rsidR="0015176A">
        <w:rPr>
          <w:rStyle w:val="a6"/>
        </w:rPr>
        <w:commentReference w:id="83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뿐만 아니라 분리된 디스크 조각과</w:t>
      </w:r>
      <w:r w:rsidR="00F10453">
        <w:rPr>
          <w:rFonts w:eastAsiaTheme="minorHAnsi" w:cs="AdvP8585" w:hint="eastAsia"/>
          <w:kern w:val="0"/>
          <w:szCs w:val="20"/>
        </w:rPr>
        <w:t xml:space="preserve"> 외측 </w:t>
      </w:r>
      <w:proofErr w:type="spellStart"/>
      <w:r w:rsidR="00F10453">
        <w:rPr>
          <w:rFonts w:eastAsiaTheme="minorHAnsi" w:cs="AdvP8585" w:hint="eastAsia"/>
          <w:kern w:val="0"/>
          <w:szCs w:val="20"/>
        </w:rPr>
        <w:t>함요</w:t>
      </w:r>
      <w:proofErr w:type="spellEnd"/>
      <w:r w:rsidR="00F10453">
        <w:rPr>
          <w:rFonts w:eastAsiaTheme="minorHAnsi" w:cs="AdvP8585" w:hint="eastAsia"/>
          <w:kern w:val="0"/>
          <w:szCs w:val="20"/>
        </w:rPr>
        <w:t xml:space="preserve"> 협착증 (</w:t>
      </w:r>
      <w:ins w:id="87" w:author="Inje University Medical College" w:date="2011-01-07T11:24:00Z">
        <w:r w:rsidR="0015176A">
          <w:rPr>
            <w:rFonts w:eastAsiaTheme="minorHAnsi" w:cs="AdvP8585" w:hint="eastAsia"/>
            <w:kern w:val="0"/>
            <w:szCs w:val="20"/>
          </w:rPr>
          <w:t>l</w:t>
        </w:r>
      </w:ins>
      <w:del w:id="88" w:author="Inje University Medical College" w:date="2011-01-07T11:24:00Z">
        <w:r w:rsidR="00F10453" w:rsidDel="0015176A">
          <w:rPr>
            <w:rFonts w:eastAsiaTheme="minorHAnsi" w:cs="AdvP8585" w:hint="eastAsia"/>
            <w:kern w:val="0"/>
            <w:szCs w:val="20"/>
          </w:rPr>
          <w:delText>L</w:delText>
        </w:r>
      </w:del>
      <w:r w:rsidR="00097403" w:rsidRPr="00097403">
        <w:rPr>
          <w:rFonts w:eastAsiaTheme="minorHAnsi" w:cs="AdvP8585" w:hint="eastAsia"/>
          <w:kern w:val="0"/>
          <w:szCs w:val="20"/>
        </w:rPr>
        <w:t>ateral recess stenosis</w:t>
      </w:r>
      <w:r w:rsidR="00F10453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도 알 수 있다.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>을 쓰는 방법은 아직 널리 선택되지는 않지만,</w:t>
      </w:r>
      <w:ins w:id="89" w:author="Zepie" w:date="2011-02-17T04:24:00Z">
        <w:r w:rsidR="009A22D7">
          <w:rPr>
            <w:rFonts w:eastAsiaTheme="minorHAnsi" w:cs="AdvP8585" w:hint="eastAsia"/>
            <w:kern w:val="0"/>
            <w:szCs w:val="20"/>
          </w:rPr>
          <w:t xml:space="preserve"> 절개부위가 작아 수술 직후 통증이 적고 사회복</w:t>
        </w:r>
      </w:ins>
      <w:ins w:id="90" w:author="Zepie" w:date="2011-02-17T04:25:00Z">
        <w:r w:rsidR="009A22D7">
          <w:rPr>
            <w:rFonts w:eastAsiaTheme="minorHAnsi" w:cs="AdvP8585" w:hint="eastAsia"/>
            <w:kern w:val="0"/>
            <w:szCs w:val="20"/>
          </w:rPr>
          <w:t>귀가 빠르다는 장점이 있으며</w:t>
        </w:r>
      </w:ins>
      <w:ins w:id="91" w:author="Zepie" w:date="2011-02-17T04:26:00Z">
        <w:r w:rsidR="009A22D7">
          <w:rPr>
            <w:rFonts w:eastAsiaTheme="minorHAnsi" w:cs="AdvP8585" w:hint="eastAsia"/>
            <w:kern w:val="0"/>
            <w:szCs w:val="20"/>
          </w:rPr>
          <w:t>,</w:t>
        </w:r>
      </w:ins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commentRangeStart w:id="92"/>
      <w:r w:rsidR="00097403" w:rsidRPr="00097403">
        <w:rPr>
          <w:rFonts w:eastAsiaTheme="minorHAnsi" w:cs="AdvP8585" w:hint="eastAsia"/>
          <w:kern w:val="0"/>
          <w:szCs w:val="20"/>
        </w:rPr>
        <w:t xml:space="preserve">수술 결과가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관혈적</w:t>
      </w:r>
      <w:proofErr w:type="spellEnd"/>
      <w:r w:rsidR="00097403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097403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제거술</w:t>
      </w:r>
      <w:r w:rsidR="00097403" w:rsidRPr="00097403">
        <w:rPr>
          <w:rFonts w:eastAsiaTheme="minorHAnsi" w:cs="AdvP8585" w:hint="eastAsia"/>
          <w:kern w:val="0"/>
          <w:szCs w:val="20"/>
        </w:rPr>
        <w:t>에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비견할</w:t>
      </w:r>
      <w:ins w:id="93" w:author="Zepie" w:date="2011-02-17T04:25:00Z">
        <w:r w:rsidR="009A22D7">
          <w:rPr>
            <w:rFonts w:eastAsiaTheme="minorHAnsi" w:cs="AdvP8585" w:hint="eastAsia"/>
            <w:kern w:val="0"/>
            <w:szCs w:val="20"/>
          </w:rPr>
          <w:t xml:space="preserve"> 만하다는 </w:t>
        </w:r>
      </w:ins>
      <w:del w:id="94" w:author="Zepie" w:date="2011-02-17T04:25:00Z">
        <w:r w:rsidR="00097403" w:rsidRPr="00097403" w:rsidDel="009A22D7">
          <w:rPr>
            <w:rFonts w:eastAsiaTheme="minorHAnsi" w:cs="AdvP8585" w:hint="eastAsia"/>
            <w:kern w:val="0"/>
            <w:szCs w:val="20"/>
          </w:rPr>
          <w:delText xml:space="preserve"> </w:delText>
        </w:r>
      </w:del>
      <w:del w:id="95" w:author="Zepie" w:date="2011-02-17T04:22:00Z">
        <w:r w:rsidR="00097403" w:rsidRPr="00097403" w:rsidDel="00BB412D">
          <w:rPr>
            <w:rFonts w:eastAsiaTheme="minorHAnsi" w:cs="AdvP8585" w:hint="eastAsia"/>
            <w:kern w:val="0"/>
            <w:szCs w:val="20"/>
          </w:rPr>
          <w:delText xml:space="preserve">만하다는 </w:delText>
        </w:r>
      </w:del>
      <w:r w:rsidR="00097403" w:rsidRPr="00097403">
        <w:rPr>
          <w:rFonts w:eastAsiaTheme="minorHAnsi" w:cs="AdvP8585" w:hint="eastAsia"/>
          <w:kern w:val="0"/>
          <w:szCs w:val="20"/>
        </w:rPr>
        <w:t>최근의 보고들</w:t>
      </w:r>
      <w:commentRangeEnd w:id="92"/>
      <w:r w:rsidR="0015176A">
        <w:rPr>
          <w:rStyle w:val="a6"/>
        </w:rPr>
        <w:commentReference w:id="92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에 따라 점점 더 관심 받고 있다 </w:t>
      </w:r>
      <w:r w:rsidR="0050794E" w:rsidRPr="00097403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&lt;EndNote&gt;&lt;Cite&gt;&lt;Author&gt;RON&lt;/Author&gt;&lt;Year&gt;2006&lt;/Year&gt;&lt;RecNum&gt;56&lt;/RecNum&gt;&lt;DisplayText&gt;[17]&lt;/DisplayText&gt;&lt;record&gt;&lt;rec-number&gt;56&lt;/rec-number&gt;&lt;foreign-keys&gt;&lt;key app="EN" db-id="99zrxrfa45z5vuefern5ap0la90xx9rzt0xr"&gt;56&lt;/key&gt;&lt;/foreign-keys&gt;&lt;ref-type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50794E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56" w:history="1">
        <w:r w:rsidR="009069F1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50794E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>.</w:t>
      </w:r>
    </w:p>
    <w:p w:rsidR="003D77F1" w:rsidDel="00AF5C05" w:rsidRDefault="00AF5C05" w:rsidP="00AF5C05">
      <w:pPr>
        <w:ind w:firstLineChars="100" w:firstLine="200"/>
        <w:rPr>
          <w:del w:id="96" w:author="Zepie" w:date="2011-02-17T15:33:00Z"/>
          <w:rFonts w:eastAsiaTheme="minorHAnsi" w:cs="AdvP8585"/>
          <w:kern w:val="0"/>
          <w:szCs w:val="20"/>
        </w:rPr>
      </w:pPr>
      <w:ins w:id="97" w:author="Zepie" w:date="2011-02-17T15:33:00Z">
        <w:r w:rsidRPr="00AF5C05">
          <w:rPr>
            <w:rFonts w:eastAsiaTheme="minorHAnsi" w:cs="AdvP8585" w:hint="eastAsia"/>
            <w:kern w:val="0"/>
            <w:szCs w:val="20"/>
          </w:rPr>
          <w:t>두</w:t>
        </w:r>
        <w:r w:rsidRPr="00AF5C05">
          <w:rPr>
            <w:rFonts w:eastAsiaTheme="minorHAnsi" w:cs="AdvP8585"/>
            <w:kern w:val="0"/>
            <w:szCs w:val="20"/>
          </w:rPr>
          <w:t xml:space="preserve"> 수술을 비교한 논문들을 살펴보면 대상 환자의 특성을 볼 수 있고 (Table 1</w:t>
        </w:r>
      </w:ins>
      <w:ins w:id="98" w:author="dfg" w:date="2011-02-20T23:02:00Z">
        <w:r w:rsidR="005A787C">
          <w:rPr>
            <w:rFonts w:eastAsiaTheme="minorHAnsi" w:cs="AdvP8585" w:hint="eastAsia"/>
            <w:kern w:val="0"/>
            <w:szCs w:val="20"/>
          </w:rPr>
          <w:t>, 2</w:t>
        </w:r>
      </w:ins>
      <w:ins w:id="99" w:author="Zepie" w:date="2011-02-17T15:33:00Z">
        <w:r w:rsidRPr="00AF5C05">
          <w:rPr>
            <w:rFonts w:eastAsiaTheme="minorHAnsi" w:cs="AdvP8585"/>
            <w:kern w:val="0"/>
            <w:szCs w:val="20"/>
          </w:rPr>
          <w:t xml:space="preserve">), 각각의 수술로 인한 재원일수, </w:t>
        </w:r>
        <w:proofErr w:type="spellStart"/>
        <w:r w:rsidRPr="00AF5C05">
          <w:rPr>
            <w:rFonts w:eastAsiaTheme="minorHAnsi" w:cs="AdvP8585"/>
            <w:kern w:val="0"/>
            <w:szCs w:val="20"/>
          </w:rPr>
          <w:t>실혈량</w:t>
        </w:r>
        <w:proofErr w:type="spellEnd"/>
        <w:r w:rsidRPr="00AF5C05">
          <w:rPr>
            <w:rFonts w:eastAsiaTheme="minorHAnsi" w:cs="AdvP8585"/>
            <w:kern w:val="0"/>
            <w:szCs w:val="20"/>
          </w:rPr>
          <w:t xml:space="preserve">, 사회 복귀시간, 수술 시간, 진통제 사용량, 합병증 </w:t>
        </w:r>
        <w:proofErr w:type="spellStart"/>
        <w:r w:rsidRPr="00AF5C05">
          <w:rPr>
            <w:rFonts w:eastAsiaTheme="minorHAnsi" w:cs="AdvP8585"/>
            <w:kern w:val="0"/>
            <w:szCs w:val="20"/>
          </w:rPr>
          <w:t>발생자</w:t>
        </w:r>
        <w:proofErr w:type="spellEnd"/>
        <w:r w:rsidRPr="00AF5C05">
          <w:rPr>
            <w:rFonts w:eastAsiaTheme="minorHAnsi" w:cs="AdvP8585"/>
            <w:kern w:val="0"/>
            <w:szCs w:val="20"/>
          </w:rPr>
          <w:t xml:space="preserve"> 수, 재발 환자 수, 절개 길이 등의 수술 주위 여러 수치들을 비교하여 볼 수 있</w:t>
        </w:r>
        <w:del w:id="100" w:author="dfg" w:date="2011-02-20T21:45:00Z">
          <w:r w:rsidRPr="00AF5C05" w:rsidDel="00345C50">
            <w:rPr>
              <w:rFonts w:eastAsiaTheme="minorHAnsi" w:cs="AdvP8585"/>
              <w:kern w:val="0"/>
              <w:szCs w:val="20"/>
            </w:rPr>
            <w:delText>고</w:delText>
          </w:r>
        </w:del>
      </w:ins>
      <w:ins w:id="101" w:author="dfg" w:date="2011-02-20T21:45:00Z">
        <w:r w:rsidR="00345C50">
          <w:rPr>
            <w:rFonts w:eastAsiaTheme="minorHAnsi" w:cs="AdvP8585" w:hint="eastAsia"/>
            <w:kern w:val="0"/>
            <w:szCs w:val="20"/>
          </w:rPr>
          <w:t>으며</w:t>
        </w:r>
      </w:ins>
      <w:ins w:id="102" w:author="Zepie" w:date="2011-02-17T15:33:00Z">
        <w:r w:rsidRPr="00AF5C05">
          <w:rPr>
            <w:rFonts w:eastAsiaTheme="minorHAnsi" w:cs="AdvP8585"/>
            <w:kern w:val="0"/>
            <w:szCs w:val="20"/>
          </w:rPr>
          <w:t xml:space="preserve"> (Table </w:t>
        </w:r>
        <w:del w:id="103" w:author="dfg" w:date="2011-02-20T23:03:00Z">
          <w:r w:rsidRPr="00AF5C05" w:rsidDel="005A787C">
            <w:rPr>
              <w:rFonts w:eastAsiaTheme="minorHAnsi" w:cs="AdvP8585"/>
              <w:kern w:val="0"/>
              <w:szCs w:val="20"/>
            </w:rPr>
            <w:delText>2</w:delText>
          </w:r>
        </w:del>
      </w:ins>
      <w:ins w:id="104" w:author="dfg" w:date="2011-02-20T23:03:00Z">
        <w:r w:rsidR="005A787C">
          <w:rPr>
            <w:rFonts w:eastAsiaTheme="minorHAnsi" w:cs="AdvP8585" w:hint="eastAsia"/>
            <w:kern w:val="0"/>
            <w:szCs w:val="20"/>
          </w:rPr>
          <w:t>3</w:t>
        </w:r>
      </w:ins>
      <w:ins w:id="105" w:author="Zepie" w:date="2011-02-17T15:33:00Z">
        <w:r w:rsidRPr="00AF5C05">
          <w:rPr>
            <w:rFonts w:eastAsiaTheme="minorHAnsi" w:cs="AdvP8585"/>
            <w:kern w:val="0"/>
            <w:szCs w:val="20"/>
          </w:rPr>
          <w:t xml:space="preserve">), 수술 전 후의 통증 정도를 각종 척도를 이용하여 비교하여 볼 수 있다 (Table </w:t>
        </w:r>
        <w:del w:id="106" w:author="dfg" w:date="2011-02-20T23:03:00Z">
          <w:r w:rsidRPr="00AF5C05" w:rsidDel="005A787C">
            <w:rPr>
              <w:rFonts w:eastAsiaTheme="minorHAnsi" w:cs="AdvP8585"/>
              <w:kern w:val="0"/>
              <w:szCs w:val="20"/>
            </w:rPr>
            <w:delText>3</w:delText>
          </w:r>
        </w:del>
      </w:ins>
      <w:ins w:id="107" w:author="dfg" w:date="2011-02-20T23:03:00Z">
        <w:r w:rsidR="005A787C">
          <w:rPr>
            <w:rFonts w:eastAsiaTheme="minorHAnsi" w:cs="AdvP8585" w:hint="eastAsia"/>
            <w:kern w:val="0"/>
            <w:szCs w:val="20"/>
          </w:rPr>
          <w:t>4</w:t>
        </w:r>
      </w:ins>
      <w:ins w:id="108" w:author="Zepie" w:date="2011-02-17T15:33:00Z">
        <w:r w:rsidRPr="00AF5C05">
          <w:rPr>
            <w:rFonts w:eastAsiaTheme="minorHAnsi" w:cs="AdvP8585"/>
            <w:kern w:val="0"/>
            <w:szCs w:val="20"/>
          </w:rPr>
          <w:t>).</w:t>
        </w:r>
      </w:ins>
    </w:p>
    <w:p w:rsidR="00C06509" w:rsidRDefault="00C06509" w:rsidP="00C06509">
      <w:pPr>
        <w:rPr>
          <w:ins w:id="109" w:author="dfg" w:date="2011-02-20T23:03:00Z"/>
          <w:rFonts w:eastAsiaTheme="minorHAnsi" w:cs="AdvP8585" w:hint="eastAsia"/>
          <w:b/>
          <w:kern w:val="0"/>
          <w:szCs w:val="20"/>
        </w:rPr>
      </w:pPr>
    </w:p>
    <w:p w:rsidR="005A787C" w:rsidRDefault="005A787C" w:rsidP="00C06509">
      <w:pPr>
        <w:rPr>
          <w:ins w:id="110" w:author="dfg" w:date="2011-02-20T22:43:00Z"/>
          <w:rFonts w:eastAsiaTheme="minorHAnsi" w:cs="AdvP8585" w:hint="eastAsia"/>
          <w:b/>
          <w:kern w:val="0"/>
          <w:szCs w:val="20"/>
        </w:rPr>
      </w:pPr>
      <w:ins w:id="111" w:author="dfg" w:date="2011-02-20T23:03:00Z">
        <w:r>
          <w:rPr>
            <w:rFonts w:eastAsiaTheme="minorHAnsi" w:cs="AdvP8585" w:hint="eastAsia"/>
            <w:b/>
            <w:kern w:val="0"/>
            <w:szCs w:val="20"/>
          </w:rPr>
          <w:t>각 연구</w:t>
        </w:r>
      </w:ins>
      <w:ins w:id="112" w:author="dfg" w:date="2011-02-20T23:04:00Z">
        <w:r>
          <w:rPr>
            <w:rFonts w:eastAsiaTheme="minorHAnsi" w:cs="AdvP8585" w:hint="eastAsia"/>
            <w:b/>
            <w:kern w:val="0"/>
            <w:szCs w:val="20"/>
          </w:rPr>
          <w:t xml:space="preserve"> 별</w:t>
        </w:r>
      </w:ins>
      <w:ins w:id="113" w:author="dfg" w:date="2011-02-20T23:03:00Z">
        <w:r>
          <w:rPr>
            <w:rFonts w:eastAsiaTheme="minorHAnsi" w:cs="AdvP8585" w:hint="eastAsia"/>
            <w:b/>
            <w:kern w:val="0"/>
            <w:szCs w:val="20"/>
          </w:rPr>
          <w:t xml:space="preserve"> </w:t>
        </w:r>
      </w:ins>
      <w:ins w:id="114" w:author="dfg" w:date="2011-02-20T23:04:00Z">
        <w:r>
          <w:rPr>
            <w:rFonts w:eastAsiaTheme="minorHAnsi" w:cs="AdvP8585" w:hint="eastAsia"/>
            <w:b/>
            <w:kern w:val="0"/>
            <w:szCs w:val="20"/>
          </w:rPr>
          <w:t>대상자 선정 기준</w:t>
        </w:r>
      </w:ins>
    </w:p>
    <w:p w:rsidR="00345C50" w:rsidRDefault="00345C50" w:rsidP="00C06509">
      <w:pPr>
        <w:rPr>
          <w:rFonts w:eastAsiaTheme="minorHAnsi" w:cs="AdvP8585"/>
          <w:b/>
          <w:kern w:val="0"/>
          <w:szCs w:val="20"/>
        </w:rPr>
      </w:pPr>
      <w:proofErr w:type="gramStart"/>
      <w:ins w:id="115" w:author="dfg" w:date="2011-02-20T21:52:00Z">
        <w:r>
          <w:rPr>
            <w:rFonts w:eastAsiaTheme="minorHAnsi" w:cs="AdvP8585" w:hint="eastAsia"/>
            <w:b/>
            <w:kern w:val="0"/>
            <w:szCs w:val="20"/>
          </w:rPr>
          <w:t>Table 1.</w:t>
        </w:r>
        <w:proofErr w:type="gramEnd"/>
        <w:r>
          <w:rPr>
            <w:rFonts w:eastAsiaTheme="minorHAnsi" w:cs="AdvP8585" w:hint="eastAsia"/>
            <w:b/>
            <w:kern w:val="0"/>
            <w:szCs w:val="20"/>
          </w:rPr>
          <w:t xml:space="preserve"> I</w:t>
        </w:r>
      </w:ins>
      <w:ins w:id="116" w:author="dfg" w:date="2011-02-20T21:53:00Z">
        <w:r>
          <w:rPr>
            <w:rFonts w:eastAsiaTheme="minorHAnsi" w:cs="AdvP8585" w:hint="eastAsia"/>
            <w:b/>
            <w:kern w:val="0"/>
            <w:szCs w:val="20"/>
          </w:rPr>
          <w:t>nclusion and exclusion criteria</w:t>
        </w:r>
      </w:ins>
      <w:ins w:id="117" w:author="dfg" w:date="2011-02-20T22:43:00Z">
        <w:r w:rsidR="00C06509">
          <w:rPr>
            <w:rFonts w:eastAsiaTheme="minorHAnsi" w:cs="AdvP8585" w:hint="eastAsia"/>
            <w:b/>
            <w:kern w:val="0"/>
            <w:szCs w:val="20"/>
          </w:rPr>
          <w:t xml:space="preserve"> of each study</w:t>
        </w:r>
      </w:ins>
    </w:p>
    <w:tbl>
      <w:tblPr>
        <w:tblStyle w:val="ac"/>
        <w:tblW w:w="9224" w:type="dxa"/>
        <w:tblLook w:val="04A0" w:firstRow="1" w:lastRow="0" w:firstColumn="1" w:lastColumn="0" w:noHBand="0" w:noVBand="1"/>
        <w:tblPrChange w:id="118" w:author="dfg" w:date="2011-02-20T22:52:00Z">
          <w:tblPr>
            <w:tblStyle w:val="ac"/>
            <w:tblW w:w="9224" w:type="dxa"/>
            <w:tblLook w:val="04A0" w:firstRow="1" w:lastRow="0" w:firstColumn="1" w:lastColumn="0" w:noHBand="0" w:noVBand="1"/>
          </w:tblPr>
        </w:tblPrChange>
      </w:tblPr>
      <w:tblGrid>
        <w:gridCol w:w="1809"/>
        <w:gridCol w:w="4820"/>
        <w:gridCol w:w="2595"/>
        <w:tblGridChange w:id="119">
          <w:tblGrid>
            <w:gridCol w:w="1668"/>
            <w:gridCol w:w="4481"/>
            <w:gridCol w:w="3075"/>
          </w:tblGrid>
        </w:tblGridChange>
      </w:tblGrid>
      <w:tr w:rsidR="00345C50" w:rsidRPr="00345C50" w:rsidTr="000D0776">
        <w:trPr>
          <w:ins w:id="120" w:author="dfg" w:date="2011-02-20T21:51:00Z"/>
        </w:trPr>
        <w:tc>
          <w:tcPr>
            <w:tcW w:w="1809" w:type="dxa"/>
            <w:tcBorders>
              <w:left w:val="nil"/>
            </w:tcBorders>
            <w:vAlign w:val="center"/>
            <w:tcPrChange w:id="121" w:author="dfg" w:date="2011-02-20T22:52:00Z">
              <w:tcPr>
                <w:tcW w:w="1668" w:type="dxa"/>
              </w:tcPr>
            </w:tcPrChange>
          </w:tcPr>
          <w:p w:rsidR="00345C50" w:rsidRPr="00345C50" w:rsidRDefault="00C06509" w:rsidP="000D0776">
            <w:pPr>
              <w:jc w:val="center"/>
              <w:rPr>
                <w:ins w:id="122" w:author="dfg" w:date="2011-02-20T21:51:00Z"/>
                <w:rFonts w:asciiTheme="minorEastAsia" w:hAnsiTheme="minorEastAsia"/>
                <w:b/>
                <w:sz w:val="18"/>
                <w:szCs w:val="18"/>
                <w:rPrChange w:id="123" w:author="dfg" w:date="2011-02-20T21:56:00Z">
                  <w:rPr>
                    <w:ins w:id="124" w:author="dfg" w:date="2011-02-20T21:51:00Z"/>
                    <w:sz w:val="24"/>
                    <w:szCs w:val="24"/>
                  </w:rPr>
                </w:rPrChange>
              </w:rPr>
              <w:pPrChange w:id="125" w:author="dfg" w:date="2011-02-20T22:48:00Z">
                <w:pPr/>
              </w:pPrChange>
            </w:pPr>
            <w:ins w:id="126" w:author="dfg" w:date="2011-02-20T22:37:00Z">
              <w:r>
                <w:rPr>
                  <w:rFonts w:asciiTheme="minorEastAsia" w:hAnsiTheme="minorEastAsia" w:hint="eastAsia"/>
                  <w:b/>
                  <w:sz w:val="18"/>
                  <w:szCs w:val="18"/>
                </w:rPr>
                <w:t>Study</w:t>
              </w:r>
            </w:ins>
          </w:p>
        </w:tc>
        <w:tc>
          <w:tcPr>
            <w:tcW w:w="4820" w:type="dxa"/>
            <w:tcPrChange w:id="127" w:author="dfg" w:date="2011-02-20T22:52:00Z">
              <w:tcPr>
                <w:tcW w:w="4481" w:type="dxa"/>
              </w:tcPr>
            </w:tcPrChange>
          </w:tcPr>
          <w:p w:rsidR="00345C50" w:rsidRPr="00345C50" w:rsidRDefault="00345C50" w:rsidP="00C06509">
            <w:pPr>
              <w:jc w:val="center"/>
              <w:rPr>
                <w:ins w:id="128" w:author="dfg" w:date="2011-02-20T21:51:00Z"/>
                <w:rFonts w:asciiTheme="minorEastAsia" w:hAnsiTheme="minorEastAsia"/>
                <w:b/>
                <w:sz w:val="18"/>
                <w:szCs w:val="18"/>
                <w:rPrChange w:id="129" w:author="dfg" w:date="2011-02-20T21:56:00Z">
                  <w:rPr>
                    <w:ins w:id="130" w:author="dfg" w:date="2011-02-20T21:51:00Z"/>
                    <w:sz w:val="24"/>
                    <w:szCs w:val="24"/>
                  </w:rPr>
                </w:rPrChange>
              </w:rPr>
              <w:pPrChange w:id="131" w:author="dfg" w:date="2011-02-20T22:36:00Z">
                <w:pPr/>
              </w:pPrChange>
            </w:pPr>
            <w:ins w:id="132" w:author="dfg" w:date="2011-02-20T21:51:00Z">
              <w:r w:rsidRPr="00345C50">
                <w:rPr>
                  <w:rFonts w:asciiTheme="minorEastAsia" w:hAnsiTheme="minorEastAsia"/>
                  <w:b/>
                  <w:sz w:val="18"/>
                  <w:szCs w:val="18"/>
                  <w:rPrChange w:id="133" w:author="dfg" w:date="2011-02-20T21:56:00Z">
                    <w:rPr>
                      <w:sz w:val="24"/>
                      <w:szCs w:val="24"/>
                    </w:rPr>
                  </w:rPrChange>
                </w:rPr>
                <w:t>I</w:t>
              </w:r>
              <w:r w:rsidRPr="00345C50">
                <w:rPr>
                  <w:rFonts w:asciiTheme="minorEastAsia" w:hAnsiTheme="minorEastAsia" w:hint="eastAsia"/>
                  <w:b/>
                  <w:sz w:val="18"/>
                  <w:szCs w:val="18"/>
                  <w:rPrChange w:id="134" w:author="dfg" w:date="2011-02-20T21:56:00Z">
                    <w:rPr>
                      <w:rFonts w:hint="eastAsia"/>
                      <w:sz w:val="24"/>
                      <w:szCs w:val="24"/>
                    </w:rPr>
                  </w:rPrChange>
                </w:rPr>
                <w:t>nclusion criteria</w:t>
              </w:r>
            </w:ins>
          </w:p>
        </w:tc>
        <w:tc>
          <w:tcPr>
            <w:tcW w:w="2595" w:type="dxa"/>
            <w:tcBorders>
              <w:right w:val="nil"/>
            </w:tcBorders>
            <w:tcPrChange w:id="135" w:author="dfg" w:date="2011-02-20T22:52:00Z">
              <w:tcPr>
                <w:tcW w:w="3075" w:type="dxa"/>
              </w:tcPr>
            </w:tcPrChange>
          </w:tcPr>
          <w:p w:rsidR="00345C50" w:rsidRPr="00345C50" w:rsidRDefault="00345C50" w:rsidP="00C06509">
            <w:pPr>
              <w:jc w:val="center"/>
              <w:rPr>
                <w:ins w:id="136" w:author="dfg" w:date="2011-02-20T21:51:00Z"/>
                <w:rFonts w:asciiTheme="minorEastAsia" w:hAnsiTheme="minorEastAsia"/>
                <w:b/>
                <w:sz w:val="18"/>
                <w:szCs w:val="18"/>
                <w:rPrChange w:id="137" w:author="dfg" w:date="2011-02-20T21:56:00Z">
                  <w:rPr>
                    <w:ins w:id="138" w:author="dfg" w:date="2011-02-20T21:51:00Z"/>
                    <w:sz w:val="24"/>
                    <w:szCs w:val="24"/>
                  </w:rPr>
                </w:rPrChange>
              </w:rPr>
              <w:pPrChange w:id="139" w:author="dfg" w:date="2011-02-20T22:36:00Z">
                <w:pPr/>
              </w:pPrChange>
            </w:pPr>
            <w:ins w:id="140" w:author="dfg" w:date="2011-02-20T21:51:00Z">
              <w:r w:rsidRPr="00345C50">
                <w:rPr>
                  <w:rFonts w:asciiTheme="minorEastAsia" w:hAnsiTheme="minorEastAsia"/>
                  <w:b/>
                  <w:sz w:val="18"/>
                  <w:szCs w:val="18"/>
                  <w:rPrChange w:id="141" w:author="dfg" w:date="2011-02-20T21:56:00Z">
                    <w:rPr>
                      <w:sz w:val="24"/>
                      <w:szCs w:val="24"/>
                    </w:rPr>
                  </w:rPrChange>
                </w:rPr>
                <w:t>E</w:t>
              </w:r>
              <w:r w:rsidRPr="00345C50">
                <w:rPr>
                  <w:rFonts w:asciiTheme="minorEastAsia" w:hAnsiTheme="minorEastAsia" w:hint="eastAsia"/>
                  <w:b/>
                  <w:sz w:val="18"/>
                  <w:szCs w:val="18"/>
                  <w:rPrChange w:id="142" w:author="dfg" w:date="2011-02-20T21:56:00Z">
                    <w:rPr>
                      <w:rFonts w:hint="eastAsia"/>
                      <w:sz w:val="24"/>
                      <w:szCs w:val="24"/>
                    </w:rPr>
                  </w:rPrChange>
                </w:rPr>
                <w:t>xclusion</w:t>
              </w:r>
            </w:ins>
            <w:ins w:id="143" w:author="dfg" w:date="2011-02-20T21:52:00Z">
              <w:r w:rsidRPr="00345C50">
                <w:rPr>
                  <w:rFonts w:asciiTheme="minorEastAsia" w:hAnsiTheme="minorEastAsia" w:hint="eastAsia"/>
                  <w:b/>
                  <w:sz w:val="18"/>
                  <w:szCs w:val="18"/>
                  <w:rPrChange w:id="144" w:author="dfg" w:date="2011-02-20T21:56:00Z">
                    <w:rPr>
                      <w:rFonts w:hint="eastAsia"/>
                      <w:sz w:val="24"/>
                      <w:szCs w:val="24"/>
                    </w:rPr>
                  </w:rPrChange>
                </w:rPr>
                <w:t xml:space="preserve"> criteria</w:t>
              </w:r>
            </w:ins>
          </w:p>
        </w:tc>
      </w:tr>
      <w:tr w:rsidR="00345C50" w:rsidRPr="00345C50" w:rsidTr="000D0776">
        <w:trPr>
          <w:ins w:id="145" w:author="dfg" w:date="2011-02-20T21:51:00Z"/>
        </w:trPr>
        <w:tc>
          <w:tcPr>
            <w:tcW w:w="1809" w:type="dxa"/>
            <w:tcBorders>
              <w:left w:val="nil"/>
            </w:tcBorders>
            <w:vAlign w:val="center"/>
            <w:tcPrChange w:id="146" w:author="dfg" w:date="2011-02-20T22:52:00Z">
              <w:tcPr>
                <w:tcW w:w="1668" w:type="dxa"/>
              </w:tcPr>
            </w:tcPrChange>
          </w:tcPr>
          <w:p w:rsidR="00345C50" w:rsidRDefault="00345C50" w:rsidP="000D0776">
            <w:pPr>
              <w:jc w:val="center"/>
              <w:rPr>
                <w:ins w:id="147" w:author="dfg" w:date="2011-02-20T22:47:00Z"/>
                <w:rFonts w:asciiTheme="minorEastAsia" w:hAnsiTheme="minorEastAsia" w:cs="Univers-Condensed" w:hint="eastAsia"/>
                <w:kern w:val="0"/>
                <w:sz w:val="18"/>
                <w:szCs w:val="18"/>
              </w:rPr>
              <w:pPrChange w:id="148" w:author="dfg" w:date="2011-02-20T22:48:00Z">
                <w:pPr/>
              </w:pPrChange>
            </w:pPr>
            <w:ins w:id="149" w:author="dfg" w:date="2011-02-20T21:51:00Z">
              <w:r w:rsidRPr="00345C50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 xml:space="preserve">Wu X 등 </w:t>
              </w:r>
              <w:r w:rsidRPr="00345C50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  <w:r w:rsidRPr="00345C50">
                <w:rPr>
                  <w:rFonts w:asciiTheme="minorEastAsia" w:hAnsiTheme="minorEastAsia" w:cs="Univers-Condensed"/>
                  <w:kern w:val="0"/>
                  <w:sz w:val="18"/>
                  <w:szCs w:val="18"/>
                  <w:rPrChange w:id="150" w:author="dfg" w:date="2011-02-20T21:56:00Z">
                    <w:rPr>
                      <w:rFonts w:asciiTheme="minorEastAsia" w:hAnsiTheme="minorEastAsia" w:cs="Univers-Condensed"/>
                      <w:kern w:val="0"/>
                      <w:sz w:val="18"/>
                      <w:szCs w:val="18"/>
                    </w:rPr>
                  </w:rPrChange>
                </w:rPr>
        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  </w:r>
              <w:r w:rsidRPr="00345C50">
                <w:rPr>
                  <w:rFonts w:asciiTheme="minorEastAsia" w:hAnsiTheme="minorEastAsia" w:cs="Univers-Condensed"/>
                  <w:kern w:val="0"/>
                  <w:sz w:val="18"/>
                  <w:szCs w:val="18"/>
                  <w:rPrChange w:id="151" w:author="dfg" w:date="2011-02-20T21:56:00Z">
                    <w:rPr>
                      <w:rFonts w:asciiTheme="minorEastAsia" w:hAnsiTheme="minorEastAsia" w:cs="Univers-Condensed"/>
                      <w:kern w:val="0"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45C50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[</w:t>
              </w:r>
              <w:r w:rsidRPr="00345C50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fldChar w:fldCharType="begin"/>
              </w:r>
              <w:r w:rsidRPr="00345C50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  <w:rPrChange w:id="152" w:author="dfg" w:date="2011-02-20T21:56:00Z">
                    <w:rPr>
                      <w:rFonts w:asciiTheme="minorEastAsia" w:hAnsiTheme="minorEastAsia" w:cs="Univers-Condensed"/>
                      <w:noProof/>
                      <w:kern w:val="0"/>
                      <w:sz w:val="18"/>
                      <w:szCs w:val="18"/>
                    </w:rPr>
                  </w:rPrChange>
                </w:rPr>
                <w:instrText xml:space="preserve"> HYPERLINK  \l "_ENREF_18" \o "Wu, 2006 #55" </w:instrText>
              </w:r>
              <w:r w:rsidRPr="00345C50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  <w:rPrChange w:id="153" w:author="dfg" w:date="2011-02-20T21:56:00Z">
                    <w:rPr>
                      <w:rFonts w:asciiTheme="minorEastAsia" w:hAnsiTheme="minorEastAsia" w:cs="Univers-Condensed"/>
                      <w:noProof/>
                      <w:kern w:val="0"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45C50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18</w:t>
              </w:r>
              <w:r w:rsidRPr="00345C50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fldChar w:fldCharType="end"/>
              </w:r>
              <w:r w:rsidRPr="00345C50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]</w:t>
              </w:r>
              <w:r w:rsidRPr="00345C50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ins>
          </w:p>
          <w:p w:rsidR="000D0776" w:rsidRPr="005A787C" w:rsidRDefault="00C06509" w:rsidP="005A787C">
            <w:pPr>
              <w:jc w:val="center"/>
              <w:rPr>
                <w:ins w:id="154" w:author="dfg" w:date="2011-02-20T21:51:00Z"/>
                <w:rFonts w:asciiTheme="minorEastAsia" w:hAnsiTheme="minorEastAsia" w:cs="Univers-Condensed"/>
                <w:kern w:val="0"/>
                <w:sz w:val="18"/>
                <w:szCs w:val="18"/>
                <w:rPrChange w:id="155" w:author="dfg" w:date="2011-02-20T23:04:00Z">
                  <w:rPr>
                    <w:ins w:id="156" w:author="dfg" w:date="2011-02-20T21:51:00Z"/>
                    <w:sz w:val="24"/>
                    <w:szCs w:val="24"/>
                  </w:rPr>
                </w:rPrChange>
              </w:rPr>
              <w:pPrChange w:id="157" w:author="dfg" w:date="2011-02-20T23:04:00Z">
                <w:pPr/>
              </w:pPrChange>
            </w:pPr>
            <w:ins w:id="158" w:author="dfg" w:date="2011-02-20T22:47:00Z">
              <w:r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Retrospective</w:t>
              </w:r>
              <w:r w:rsidR="000D0776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 xml:space="preserve"> study</w:t>
              </w:r>
            </w:ins>
          </w:p>
        </w:tc>
        <w:tc>
          <w:tcPr>
            <w:tcW w:w="4820" w:type="dxa"/>
            <w:tcPrChange w:id="159" w:author="dfg" w:date="2011-02-20T22:52:00Z">
              <w:tcPr>
                <w:tcW w:w="4481" w:type="dxa"/>
              </w:tcPr>
            </w:tcPrChange>
          </w:tcPr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160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161" w:author="dfg" w:date="2011-02-20T21:56:00Z">
                  <w:rPr>
                    <w:ins w:id="162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</w:pPr>
            <w:ins w:id="163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164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1) clear clinical signs for</w:t>
              </w:r>
            </w:ins>
            <w:ins w:id="165" w:author="dfg" w:date="2011-02-20T21:56:00Z">
              <w:r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166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167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nerve root irritation, with/without low back pain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168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169" w:author="dfg" w:date="2011-02-20T21:56:00Z">
                  <w:rPr>
                    <w:ins w:id="170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</w:pPr>
            <w:ins w:id="171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172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2) neurogenic</w:t>
              </w:r>
              <w:r w:rsidRPr="00345C50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  <w:rPrChange w:id="173" w:author="dfg" w:date="2011-02-20T21:56:00Z">
                    <w:rPr>
                      <w:rFonts w:ascii="Sabon-Roman" w:hAnsi="Sabon-Roman" w:cs="Sabon-Roman" w:hint="eastAsia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174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claudication as defined by herniated disc</w:t>
              </w:r>
              <w:r w:rsidRPr="00345C50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  <w:rPrChange w:id="175" w:author="dfg" w:date="2011-02-20T21:56:00Z">
                    <w:rPr>
                      <w:rFonts w:ascii="Sabon-Roman" w:hAnsi="Sabon-Roman" w:cs="Sabon-Roman" w:hint="eastAsia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176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limiting ambulation</w:t>
              </w:r>
              <w:r w:rsidRPr="00345C50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  <w:rPrChange w:id="177" w:author="dfg" w:date="2011-02-20T21:56:00Z">
                    <w:rPr>
                      <w:rFonts w:ascii="Sabon-Roman" w:hAnsi="Sabon-Roman" w:cs="Sabon-Roman" w:hint="eastAsia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178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and/or standing tolerance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179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180" w:author="dfg" w:date="2011-02-20T21:56:00Z">
                  <w:rPr>
                    <w:ins w:id="181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</w:pPr>
            <w:ins w:id="182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183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3) a history of exercise intolerance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184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185" w:author="dfg" w:date="2011-02-20T21:56:00Z">
                  <w:rPr>
                    <w:ins w:id="186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</w:pPr>
            <w:ins w:id="187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188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4) a 6-week minimum of unsuccessful conservative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189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190" w:author="dfg" w:date="2011-02-20T21:56:00Z">
                  <w:rPr>
                    <w:ins w:id="191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</w:pPr>
            <w:ins w:id="192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193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Treatment</w:t>
              </w:r>
            </w:ins>
          </w:p>
          <w:p w:rsidR="00345C50" w:rsidRPr="00345C50" w:rsidRDefault="00345C50" w:rsidP="00C06509">
            <w:pPr>
              <w:wordWrap/>
              <w:adjustRightInd w:val="0"/>
              <w:jc w:val="left"/>
              <w:rPr>
                <w:ins w:id="194" w:author="dfg" w:date="2011-02-20T21:51:00Z"/>
                <w:rFonts w:asciiTheme="minorEastAsia" w:hAnsiTheme="minorEastAsia"/>
                <w:sz w:val="18"/>
                <w:szCs w:val="18"/>
                <w:rPrChange w:id="195" w:author="dfg" w:date="2011-02-20T21:56:00Z">
                  <w:rPr>
                    <w:ins w:id="196" w:author="dfg" w:date="2011-02-20T21:51:00Z"/>
                    <w:sz w:val="24"/>
                    <w:szCs w:val="24"/>
                  </w:rPr>
                </w:rPrChange>
              </w:rPr>
              <w:pPrChange w:id="197" w:author="dfg" w:date="2011-02-20T22:37:00Z">
                <w:pPr/>
              </w:pPrChange>
            </w:pPr>
            <w:ins w:id="198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199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5) </w:t>
              </w:r>
              <w:proofErr w:type="gramStart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00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initially</w:t>
              </w:r>
              <w:proofErr w:type="gramEnd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01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 acute attacking with severe symptom</w:t>
              </w:r>
              <w:r w:rsidRPr="00345C50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  <w:rPrChange w:id="202" w:author="dfg" w:date="2011-02-20T21:56:00Z">
                    <w:rPr>
                      <w:rFonts w:ascii="Sabon-Roman" w:hAnsi="Sabon-Roman" w:cs="Sabon-Roman" w:hint="eastAsia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03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and prolapsed disc, supported by magnetic</w:t>
              </w:r>
            </w:ins>
            <w:ins w:id="204" w:author="dfg" w:date="2011-02-20T21:56:00Z">
              <w:r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205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06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resonance imaging</w:t>
              </w:r>
            </w:ins>
            <w:ins w:id="207" w:author="dfg" w:date="2011-02-20T22:37:00Z">
              <w:r w:rsidR="00C06509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208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09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and computed tomography.</w:t>
              </w:r>
            </w:ins>
          </w:p>
        </w:tc>
        <w:tc>
          <w:tcPr>
            <w:tcW w:w="2595" w:type="dxa"/>
            <w:tcBorders>
              <w:right w:val="nil"/>
            </w:tcBorders>
            <w:tcPrChange w:id="210" w:author="dfg" w:date="2011-02-20T22:52:00Z">
              <w:tcPr>
                <w:tcW w:w="3075" w:type="dxa"/>
              </w:tcPr>
            </w:tcPrChange>
          </w:tcPr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211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212" w:author="dfg" w:date="2011-02-20T21:56:00Z">
                  <w:rPr>
                    <w:ins w:id="213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</w:pPr>
            <w:ins w:id="214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15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1) disc protrusion</w:t>
              </w:r>
            </w:ins>
            <w:ins w:id="216" w:author="dfg" w:date="2011-02-20T21:56:00Z">
              <w:r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217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18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without radicul</w:t>
              </w:r>
              <w:r w:rsidR="00C06509" w:rsidRPr="00C06509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 xml:space="preserve">opathy, chronic </w:t>
              </w:r>
              <w:proofErr w:type="spellStart"/>
              <w:r w:rsidR="00C06509" w:rsidRPr="00C06509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>discogenic</w:t>
              </w:r>
              <w:proofErr w:type="spellEnd"/>
              <w:r w:rsidR="00C06509" w:rsidRPr="00C06509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 xml:space="preserve"> pain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219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220" w:author="dfg" w:date="2011-02-20T21:56:00Z">
                  <w:rPr>
                    <w:ins w:id="221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</w:pPr>
            <w:ins w:id="222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23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2)</w:t>
              </w:r>
            </w:ins>
            <w:ins w:id="224" w:author="dfg" w:date="2011-02-20T22:36:00Z">
              <w:r w:rsidR="00C06509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225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26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pyogenic </w:t>
              </w:r>
              <w:proofErr w:type="spellStart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27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discitis</w:t>
              </w:r>
              <w:proofErr w:type="spellEnd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28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 or other infections</w:t>
              </w:r>
            </w:ins>
          </w:p>
          <w:p w:rsidR="00345C50" w:rsidRPr="00345C50" w:rsidRDefault="00345C50" w:rsidP="00C06509">
            <w:pPr>
              <w:wordWrap/>
              <w:adjustRightInd w:val="0"/>
              <w:jc w:val="left"/>
              <w:rPr>
                <w:ins w:id="229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230" w:author="dfg" w:date="2011-02-20T21:56:00Z">
                  <w:rPr>
                    <w:ins w:id="231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  <w:pPrChange w:id="232" w:author="dfg" w:date="2011-02-20T22:39:00Z">
                <w:pPr/>
              </w:pPrChange>
            </w:pPr>
            <w:ins w:id="233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34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3) disc herniation associated</w:t>
              </w:r>
            </w:ins>
            <w:ins w:id="235" w:author="dfg" w:date="2011-02-20T22:39:00Z">
              <w:r w:rsidR="00C06509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236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37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with </w:t>
              </w:r>
              <w:proofErr w:type="spellStart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38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spondyloli</w:t>
              </w:r>
              <w:r w:rsidR="00C06509" w:rsidRPr="00C06509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>sthesis</w:t>
              </w:r>
              <w:proofErr w:type="spellEnd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239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</w:ins>
          </w:p>
          <w:p w:rsidR="00345C50" w:rsidRPr="00345C50" w:rsidRDefault="00C06509" w:rsidP="00345C50">
            <w:pPr>
              <w:rPr>
                <w:ins w:id="240" w:author="dfg" w:date="2011-02-20T21:51:00Z"/>
                <w:rFonts w:asciiTheme="minorEastAsia" w:hAnsiTheme="minorEastAsia"/>
                <w:sz w:val="18"/>
                <w:szCs w:val="18"/>
                <w:rPrChange w:id="241" w:author="dfg" w:date="2011-02-20T21:56:00Z">
                  <w:rPr>
                    <w:ins w:id="242" w:author="dfg" w:date="2011-02-20T21:51:00Z"/>
                    <w:sz w:val="24"/>
                    <w:szCs w:val="24"/>
                  </w:rPr>
                </w:rPrChange>
              </w:rPr>
            </w:pPr>
            <w:ins w:id="243" w:author="dfg" w:date="2011-02-20T21:51:00Z">
              <w:r w:rsidRPr="00C06509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>4) widely lumbar stenosis</w:t>
              </w:r>
            </w:ins>
          </w:p>
        </w:tc>
      </w:tr>
      <w:tr w:rsidR="00345C50" w:rsidRPr="00345C50" w:rsidTr="000D0776">
        <w:trPr>
          <w:ins w:id="244" w:author="dfg" w:date="2011-02-20T21:51:00Z"/>
        </w:trPr>
        <w:tc>
          <w:tcPr>
            <w:tcW w:w="1809" w:type="dxa"/>
            <w:tcBorders>
              <w:left w:val="nil"/>
            </w:tcBorders>
            <w:vAlign w:val="center"/>
            <w:tcPrChange w:id="245" w:author="dfg" w:date="2011-02-20T22:52:00Z">
              <w:tcPr>
                <w:tcW w:w="1668" w:type="dxa"/>
              </w:tcPr>
            </w:tcPrChange>
          </w:tcPr>
          <w:p w:rsidR="00345C50" w:rsidRDefault="00345C50" w:rsidP="000D0776">
            <w:pPr>
              <w:jc w:val="center"/>
              <w:rPr>
                <w:ins w:id="246" w:author="dfg" w:date="2011-02-20T22:49:00Z"/>
                <w:rFonts w:asciiTheme="minorEastAsia" w:hAnsiTheme="minorEastAsia" w:hint="eastAsia"/>
                <w:noProof/>
                <w:sz w:val="18"/>
                <w:szCs w:val="18"/>
              </w:rPr>
              <w:pPrChange w:id="247" w:author="dfg" w:date="2011-02-20T22:48:00Z">
                <w:pPr/>
              </w:pPrChange>
            </w:pPr>
            <w:ins w:id="248" w:author="dfg" w:date="2011-02-20T21:51:00Z"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t>Jin KM</w:t>
              </w:r>
              <w:r w:rsidRPr="00345C50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등 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249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250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251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instrText xml:space="preserve"> HYPERLINK  \l "_ENREF_19" \o "Jin, 2007 #59" </w:instrTex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252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  <w:p w:rsidR="000D0776" w:rsidRPr="00345C50" w:rsidRDefault="000D0776" w:rsidP="005A787C">
            <w:pPr>
              <w:jc w:val="center"/>
              <w:rPr>
                <w:ins w:id="253" w:author="dfg" w:date="2011-02-20T21:51:00Z"/>
                <w:rFonts w:asciiTheme="minorEastAsia" w:hAnsiTheme="minorEastAsia"/>
                <w:sz w:val="18"/>
                <w:szCs w:val="18"/>
                <w:rPrChange w:id="254" w:author="dfg" w:date="2011-02-20T21:56:00Z">
                  <w:rPr>
                    <w:ins w:id="255" w:author="dfg" w:date="2011-02-20T21:51:00Z"/>
                    <w:sz w:val="24"/>
                    <w:szCs w:val="24"/>
                  </w:rPr>
                </w:rPrChange>
              </w:rPr>
              <w:pPrChange w:id="256" w:author="dfg" w:date="2011-02-20T23:04:00Z">
                <w:pPr/>
              </w:pPrChange>
            </w:pPr>
            <w:ins w:id="257" w:author="dfg" w:date="2011-02-20T22:49:00Z">
              <w:r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Retrospective study</w:t>
              </w:r>
            </w:ins>
          </w:p>
        </w:tc>
        <w:tc>
          <w:tcPr>
            <w:tcW w:w="4820" w:type="dxa"/>
            <w:tcPrChange w:id="258" w:author="dfg" w:date="2011-02-20T22:52:00Z">
              <w:tcPr>
                <w:tcW w:w="4481" w:type="dxa"/>
              </w:tcPr>
            </w:tcPrChange>
          </w:tcPr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259" w:author="dfg" w:date="2011-02-20T21:51:00Z"/>
                <w:rFonts w:asciiTheme="minorEastAsia" w:hAnsiTheme="minorEastAsia" w:cs="AdvTT5843c571"/>
                <w:kern w:val="0"/>
                <w:sz w:val="18"/>
                <w:szCs w:val="18"/>
                <w:rPrChange w:id="260" w:author="dfg" w:date="2011-02-20T21:56:00Z">
                  <w:rPr>
                    <w:ins w:id="261" w:author="dfg" w:date="2011-02-20T21:51:00Z"/>
                    <w:rFonts w:ascii="AdvTT5843c571" w:hAnsi="AdvTT5843c571" w:cs="AdvTT5843c571"/>
                    <w:kern w:val="0"/>
                    <w:sz w:val="24"/>
                    <w:szCs w:val="24"/>
                  </w:rPr>
                </w:rPrChange>
              </w:rPr>
            </w:pPr>
            <w:ins w:id="262" w:author="dfg" w:date="2011-02-20T21:51:00Z">
              <w:r w:rsidRPr="00345C5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  <w:rPrChange w:id="263" w:author="dfg" w:date="2011-02-20T21:56:00Z">
                    <w:rPr>
                      <w:rFonts w:ascii="AdvTT5843c571" w:hAnsi="AdvTT5843c571" w:cs="AdvTT5843c571" w:hint="eastAsia"/>
                      <w:kern w:val="0"/>
                      <w:sz w:val="24"/>
                      <w:szCs w:val="24"/>
                    </w:rPr>
                  </w:rPrChange>
                </w:rPr>
                <w:t xml:space="preserve">1) </w:t>
              </w:r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64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clinical evidence of disk herniation at 1 disk level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265" w:author="dfg" w:date="2011-02-20T21:51:00Z"/>
                <w:rFonts w:asciiTheme="minorEastAsia" w:hAnsiTheme="minorEastAsia" w:cs="AdvTT5843c571"/>
                <w:kern w:val="0"/>
                <w:sz w:val="18"/>
                <w:szCs w:val="18"/>
                <w:rPrChange w:id="266" w:author="dfg" w:date="2011-02-20T21:56:00Z">
                  <w:rPr>
                    <w:ins w:id="267" w:author="dfg" w:date="2011-02-20T21:51:00Z"/>
                    <w:rFonts w:ascii="AdvTT5843c571" w:hAnsi="AdvTT5843c571" w:cs="AdvTT5843c571"/>
                    <w:kern w:val="0"/>
                    <w:sz w:val="24"/>
                    <w:szCs w:val="24"/>
                  </w:rPr>
                </w:rPrChange>
              </w:rPr>
            </w:pPr>
            <w:ins w:id="268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69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 xml:space="preserve">from L1 to S1 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270" w:author="dfg" w:date="2011-02-20T21:51:00Z"/>
                <w:rFonts w:asciiTheme="minorEastAsia" w:hAnsiTheme="minorEastAsia" w:cs="AdvTT5843c571"/>
                <w:kern w:val="0"/>
                <w:sz w:val="18"/>
                <w:szCs w:val="18"/>
                <w:rPrChange w:id="271" w:author="dfg" w:date="2011-02-20T21:56:00Z">
                  <w:rPr>
                    <w:ins w:id="272" w:author="dfg" w:date="2011-02-20T21:51:00Z"/>
                    <w:rFonts w:ascii="AdvTT5843c571" w:hAnsi="AdvTT5843c571" w:cs="AdvTT5843c571"/>
                    <w:kern w:val="0"/>
                    <w:sz w:val="24"/>
                    <w:szCs w:val="24"/>
                  </w:rPr>
                </w:rPrChange>
              </w:rPr>
            </w:pPr>
            <w:ins w:id="273" w:author="dfg" w:date="2011-02-20T21:51:00Z">
              <w:r w:rsidRPr="00345C5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  <w:rPrChange w:id="274" w:author="dfg" w:date="2011-02-20T21:56:00Z">
                    <w:rPr>
                      <w:rFonts w:ascii="AdvTT5843c571" w:hAnsi="AdvTT5843c571" w:cs="AdvTT5843c571" w:hint="eastAsia"/>
                      <w:kern w:val="0"/>
                      <w:sz w:val="24"/>
                      <w:szCs w:val="24"/>
                    </w:rPr>
                  </w:rPrChange>
                </w:rPr>
                <w:t>2)</w:t>
              </w:r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75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 xml:space="preserve"> 3 to 6 weeks of conservative treatment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276" w:author="dfg" w:date="2011-02-20T21:51:00Z"/>
                <w:rFonts w:asciiTheme="minorEastAsia" w:hAnsiTheme="minorEastAsia" w:cs="AdvTT5843c571"/>
                <w:kern w:val="0"/>
                <w:sz w:val="18"/>
                <w:szCs w:val="18"/>
                <w:rPrChange w:id="277" w:author="dfg" w:date="2011-02-20T21:56:00Z">
                  <w:rPr>
                    <w:ins w:id="278" w:author="dfg" w:date="2011-02-20T21:51:00Z"/>
                    <w:rFonts w:ascii="AdvTT5843c571" w:hAnsi="AdvTT5843c571" w:cs="AdvTT5843c571"/>
                    <w:kern w:val="0"/>
                    <w:sz w:val="24"/>
                    <w:szCs w:val="24"/>
                  </w:rPr>
                </w:rPrChange>
              </w:rPr>
            </w:pPr>
            <w:proofErr w:type="gramStart"/>
            <w:ins w:id="279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80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that</w:t>
              </w:r>
              <w:proofErr w:type="gramEnd"/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81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 xml:space="preserve"> failed to improve major motor weakness, intractable leg</w:t>
              </w:r>
              <w:r w:rsidRPr="00345C5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  <w:rPrChange w:id="282" w:author="dfg" w:date="2011-02-20T21:56:00Z">
                    <w:rPr>
                      <w:rFonts w:ascii="AdvTT5843c571" w:hAnsi="AdvTT5843c571" w:cs="AdvTT5843c571" w:hint="eastAsia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83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pain, and functional impairments.</w:t>
              </w:r>
            </w:ins>
          </w:p>
          <w:p w:rsidR="00C06509" w:rsidRDefault="00345C50" w:rsidP="00345C50">
            <w:pPr>
              <w:wordWrap/>
              <w:adjustRightInd w:val="0"/>
              <w:jc w:val="left"/>
              <w:rPr>
                <w:ins w:id="284" w:author="dfg" w:date="2011-02-20T22:37:00Z"/>
                <w:rFonts w:asciiTheme="minorEastAsia" w:hAnsiTheme="minorEastAsia" w:cs="AdvTT5843c571" w:hint="eastAsia"/>
                <w:kern w:val="0"/>
                <w:sz w:val="18"/>
                <w:szCs w:val="18"/>
              </w:rPr>
            </w:pPr>
            <w:ins w:id="285" w:author="dfg" w:date="2011-02-20T21:51:00Z">
              <w:r w:rsidRPr="00345C5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  <w:rPrChange w:id="286" w:author="dfg" w:date="2011-02-20T21:56:00Z">
                    <w:rPr>
                      <w:rFonts w:ascii="AdvTT5843c571" w:hAnsi="AdvTT5843c571" w:cs="AdvTT5843c571" w:hint="eastAsia"/>
                      <w:kern w:val="0"/>
                      <w:sz w:val="24"/>
                      <w:szCs w:val="24"/>
                    </w:rPr>
                  </w:rPrChange>
                </w:rPr>
                <w:t>3)</w:t>
              </w:r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87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</w:ins>
            <w:ins w:id="288" w:author="dfg" w:date="2011-02-20T22:38:00Z">
              <w:r w:rsidR="00C06509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>a</w:t>
              </w:r>
            </w:ins>
            <w:ins w:id="289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90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ll patients included in</w:t>
              </w:r>
            </w:ins>
            <w:ins w:id="291" w:author="dfg" w:date="2011-02-20T22:37:00Z">
              <w:r w:rsidR="00C06509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</w:ins>
            <w:ins w:id="292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93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this study had intractable radicular symptoms such as</w:t>
              </w:r>
            </w:ins>
            <w:ins w:id="294" w:author="dfg" w:date="2011-02-20T22:37:00Z">
              <w:r w:rsidR="00C06509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</w:ins>
            <w:ins w:id="295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96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sciatica, a positive straight-leg raising test, and sensory</w:t>
              </w:r>
            </w:ins>
            <w:ins w:id="297" w:author="dfg" w:date="2011-02-20T22:37:00Z">
              <w:r w:rsidR="00C06509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</w:ins>
            <w:ins w:id="298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299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and/or motor disturbances</w:t>
              </w:r>
            </w:ins>
          </w:p>
          <w:p w:rsidR="00345C50" w:rsidRPr="00345C50" w:rsidRDefault="00345C50" w:rsidP="00C06509">
            <w:pPr>
              <w:wordWrap/>
              <w:adjustRightInd w:val="0"/>
              <w:jc w:val="left"/>
              <w:rPr>
                <w:ins w:id="300" w:author="dfg" w:date="2011-02-20T21:51:00Z"/>
                <w:rFonts w:asciiTheme="minorEastAsia" w:hAnsiTheme="minorEastAsia"/>
                <w:sz w:val="18"/>
                <w:szCs w:val="18"/>
                <w:rPrChange w:id="301" w:author="dfg" w:date="2011-02-20T21:56:00Z">
                  <w:rPr>
                    <w:ins w:id="302" w:author="dfg" w:date="2011-02-20T21:51:00Z"/>
                    <w:sz w:val="24"/>
                    <w:szCs w:val="24"/>
                  </w:rPr>
                </w:rPrChange>
              </w:rPr>
              <w:pPrChange w:id="303" w:author="dfg" w:date="2011-02-20T22:38:00Z">
                <w:pPr/>
              </w:pPrChange>
            </w:pPr>
            <w:ins w:id="304" w:author="dfg" w:date="2011-02-20T21:51:00Z">
              <w:r w:rsidRPr="00345C5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  <w:rPrChange w:id="305" w:author="dfg" w:date="2011-02-20T21:56:00Z">
                    <w:rPr>
                      <w:rFonts w:ascii="AdvTT5843c571" w:hAnsi="AdvTT5843c571" w:cs="AdvTT5843c571" w:hint="eastAsia"/>
                      <w:kern w:val="0"/>
                      <w:sz w:val="24"/>
                      <w:szCs w:val="24"/>
                    </w:rPr>
                  </w:rPrChange>
                </w:rPr>
                <w:t>4)</w:t>
              </w:r>
            </w:ins>
            <w:ins w:id="306" w:author="dfg" w:date="2011-02-20T22:38:00Z">
              <w:r w:rsidR="00C06509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</w:ins>
            <w:ins w:id="307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08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unilateral</w:t>
              </w:r>
            </w:ins>
            <w:ins w:id="309" w:author="dfg" w:date="2011-02-20T22:38:00Z">
              <w:r w:rsidR="00C06509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</w:ins>
            <w:proofErr w:type="spellStart"/>
            <w:ins w:id="310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11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intracanal</w:t>
              </w:r>
              <w:proofErr w:type="spellEnd"/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12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 xml:space="preserve"> and </w:t>
              </w:r>
              <w:proofErr w:type="spellStart"/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13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foraminal</w:t>
              </w:r>
              <w:proofErr w:type="spellEnd"/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14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 xml:space="preserve"> soft </w:t>
              </w:r>
              <w:proofErr w:type="spellStart"/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15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herniations</w:t>
              </w:r>
              <w:proofErr w:type="spellEnd"/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16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="00C06509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of 1 level</w:t>
              </w:r>
              <w:bookmarkStart w:id="317" w:name="_GoBack"/>
              <w:bookmarkEnd w:id="317"/>
            </w:ins>
          </w:p>
        </w:tc>
        <w:tc>
          <w:tcPr>
            <w:tcW w:w="2595" w:type="dxa"/>
            <w:tcBorders>
              <w:right w:val="nil"/>
            </w:tcBorders>
            <w:tcPrChange w:id="318" w:author="dfg" w:date="2011-02-20T22:52:00Z">
              <w:tcPr>
                <w:tcW w:w="3075" w:type="dxa"/>
              </w:tcPr>
            </w:tcPrChange>
          </w:tcPr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319" w:author="dfg" w:date="2011-02-20T21:51:00Z"/>
                <w:rFonts w:asciiTheme="minorEastAsia" w:hAnsiTheme="minorEastAsia" w:cs="AdvTT5843c571"/>
                <w:kern w:val="0"/>
                <w:sz w:val="18"/>
                <w:szCs w:val="18"/>
                <w:rPrChange w:id="320" w:author="dfg" w:date="2011-02-20T21:56:00Z">
                  <w:rPr>
                    <w:ins w:id="321" w:author="dfg" w:date="2011-02-20T21:51:00Z"/>
                    <w:rFonts w:ascii="AdvTT5843c571" w:hAnsi="AdvTT5843c571" w:cs="AdvTT5843c571"/>
                    <w:kern w:val="0"/>
                    <w:sz w:val="24"/>
                    <w:szCs w:val="24"/>
                  </w:rPr>
                </w:rPrChange>
              </w:rPr>
            </w:pPr>
            <w:ins w:id="322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23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The</w:t>
              </w:r>
              <w:r w:rsidRPr="00345C5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  <w:rPrChange w:id="324" w:author="dfg" w:date="2011-02-20T21:56:00Z">
                    <w:rPr>
                      <w:rFonts w:ascii="AdvTT5843c571" w:hAnsi="AdvTT5843c571" w:cs="AdvTT5843c571" w:hint="eastAsia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25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cases with recurrent herniation</w:t>
              </w:r>
              <w:r w:rsidRPr="00345C5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  <w:rPrChange w:id="326" w:author="dfg" w:date="2011-02-20T21:56:00Z">
                    <w:rPr>
                      <w:rFonts w:ascii="AdvTT5843c571" w:hAnsi="AdvTT5843c571" w:cs="AdvTT5843c571" w:hint="eastAsia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27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far lateral herniation and</w:t>
              </w:r>
            </w:ins>
            <w:ins w:id="328" w:author="dfg" w:date="2011-02-20T22:37:00Z">
              <w:r w:rsidR="00C06509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</w:ins>
            <w:ins w:id="329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30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those with incomplete fragment removal after previous</w:t>
              </w:r>
              <w:r w:rsidRPr="00345C5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  <w:rPrChange w:id="331" w:author="dfg" w:date="2011-02-20T21:56:00Z">
                    <w:rPr>
                      <w:rFonts w:ascii="AdvTT5843c571" w:hAnsi="AdvTT5843c571" w:cs="AdvTT5843c571" w:hint="eastAsia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32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surgical intervention at the index level, spinal stenosis, and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333" w:author="dfg" w:date="2011-02-20T21:51:00Z"/>
                <w:rFonts w:asciiTheme="minorEastAsia" w:hAnsiTheme="minorEastAsia" w:cs="AdvTT5843c571"/>
                <w:kern w:val="0"/>
                <w:sz w:val="18"/>
                <w:szCs w:val="18"/>
                <w:rPrChange w:id="334" w:author="dfg" w:date="2011-02-20T21:56:00Z">
                  <w:rPr>
                    <w:ins w:id="335" w:author="dfg" w:date="2011-02-20T21:51:00Z"/>
                    <w:rFonts w:ascii="AdvTT5843c571" w:hAnsi="AdvTT5843c571" w:cs="AdvTT5843c571"/>
                    <w:kern w:val="0"/>
                    <w:sz w:val="24"/>
                    <w:szCs w:val="24"/>
                  </w:rPr>
                </w:rPrChange>
              </w:rPr>
            </w:pPr>
            <w:ins w:id="336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37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 xml:space="preserve">segmental instability including </w:t>
              </w:r>
              <w:proofErr w:type="spellStart"/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38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spondylolisthesis</w:t>
              </w:r>
              <w:proofErr w:type="spellEnd"/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39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40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lastRenderedPageBreak/>
                <w:t>were excluded</w:t>
              </w:r>
            </w:ins>
          </w:p>
          <w:p w:rsidR="00345C50" w:rsidRPr="00345C50" w:rsidRDefault="00345C50" w:rsidP="00345C50">
            <w:pPr>
              <w:rPr>
                <w:ins w:id="341" w:author="dfg" w:date="2011-02-20T21:51:00Z"/>
                <w:rFonts w:asciiTheme="minorEastAsia" w:hAnsiTheme="minorEastAsia"/>
                <w:sz w:val="18"/>
                <w:szCs w:val="18"/>
                <w:rPrChange w:id="342" w:author="dfg" w:date="2011-02-20T21:56:00Z">
                  <w:rPr>
                    <w:ins w:id="343" w:author="dfg" w:date="2011-02-20T21:51:00Z"/>
                    <w:sz w:val="24"/>
                    <w:szCs w:val="24"/>
                  </w:rPr>
                </w:rPrChange>
              </w:rPr>
            </w:pPr>
            <w:proofErr w:type="gramStart"/>
            <w:ins w:id="344" w:author="dfg" w:date="2011-02-20T21:51:00Z"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45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>from</w:t>
              </w:r>
              <w:proofErr w:type="gramEnd"/>
              <w:r w:rsidRPr="00345C50">
                <w:rPr>
                  <w:rFonts w:asciiTheme="minorEastAsia" w:hAnsiTheme="minorEastAsia" w:cs="AdvTT5843c571"/>
                  <w:kern w:val="0"/>
                  <w:sz w:val="18"/>
                  <w:szCs w:val="18"/>
                  <w:rPrChange w:id="346" w:author="dfg" w:date="2011-02-20T21:56:00Z">
                    <w:rPr>
                      <w:rFonts w:ascii="AdvTT5843c571" w:hAnsi="AdvTT5843c571" w:cs="AdvTT5843c571"/>
                      <w:kern w:val="0"/>
                      <w:sz w:val="24"/>
                      <w:szCs w:val="24"/>
                    </w:rPr>
                  </w:rPrChange>
                </w:rPr>
                <w:t xml:space="preserve"> the study group.</w:t>
              </w:r>
            </w:ins>
          </w:p>
        </w:tc>
      </w:tr>
      <w:tr w:rsidR="00345C50" w:rsidRPr="00345C50" w:rsidTr="000D0776">
        <w:trPr>
          <w:ins w:id="347" w:author="dfg" w:date="2011-02-20T21:51:00Z"/>
        </w:trPr>
        <w:tc>
          <w:tcPr>
            <w:tcW w:w="1809" w:type="dxa"/>
            <w:tcBorders>
              <w:left w:val="nil"/>
            </w:tcBorders>
            <w:vAlign w:val="center"/>
            <w:tcPrChange w:id="348" w:author="dfg" w:date="2011-02-20T22:52:00Z">
              <w:tcPr>
                <w:tcW w:w="1668" w:type="dxa"/>
              </w:tcPr>
            </w:tcPrChange>
          </w:tcPr>
          <w:p w:rsidR="00345C50" w:rsidRDefault="00345C50" w:rsidP="000D0776">
            <w:pPr>
              <w:jc w:val="center"/>
              <w:rPr>
                <w:ins w:id="349" w:author="dfg" w:date="2011-02-20T22:51:00Z"/>
                <w:rFonts w:asciiTheme="minorEastAsia" w:hAnsiTheme="minorEastAsia" w:hint="eastAsia"/>
                <w:noProof/>
                <w:sz w:val="18"/>
                <w:szCs w:val="18"/>
              </w:rPr>
              <w:pPrChange w:id="350" w:author="dfg" w:date="2011-02-20T22:48:00Z">
                <w:pPr/>
              </w:pPrChange>
            </w:pPr>
            <w:ins w:id="351" w:author="dfg" w:date="2011-02-20T21:51:00Z"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52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lastRenderedPageBreak/>
                <w:t>Orlando R</w:t>
              </w:r>
              <w:r w:rsidRPr="00345C50">
                <w:rPr>
                  <w:rFonts w:asciiTheme="minorEastAsia" w:hAnsiTheme="minorEastAsia" w:hint="eastAsia"/>
                  <w:noProof/>
                  <w:sz w:val="18"/>
                  <w:szCs w:val="18"/>
                  <w:rPrChange w:id="353" w:author="dfg" w:date="2011-02-20T21:56:00Z">
                    <w:rPr>
                      <w:rFonts w:ascii="맑은 고딕" w:eastAsia="맑은 고딕" w:hAnsi="맑은 고딕" w:hint="eastAsia"/>
                      <w:noProof/>
                    </w:rPr>
                  </w:rPrChange>
                </w:rPr>
                <w:t xml:space="preserve"> 등 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54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fldChar w:fldCharType="begin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55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56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fldChar w:fldCharType="separate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57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t>[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58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fldChar w:fldCharType="begin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59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instrText xml:space="preserve"> HYPERLINK  \l "_ENREF_20" \o "Orlando, 2007 #15" </w:instrTex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60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fldChar w:fldCharType="separate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61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t>20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62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fldChar w:fldCharType="end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63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t>]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364" w:author="dfg" w:date="2011-02-20T21:56:00Z">
                    <w:rPr>
                      <w:rFonts w:ascii="맑은 고딕" w:eastAsia="맑은 고딕" w:hAnsi="맑은 고딕"/>
                      <w:noProof/>
                    </w:rPr>
                  </w:rPrChange>
                </w:rPr>
                <w:fldChar w:fldCharType="end"/>
              </w:r>
            </w:ins>
          </w:p>
          <w:p w:rsidR="000D0776" w:rsidRPr="000D0776" w:rsidRDefault="000D0776" w:rsidP="005A787C">
            <w:pPr>
              <w:jc w:val="center"/>
              <w:rPr>
                <w:ins w:id="365" w:author="dfg" w:date="2011-02-20T21:51:00Z"/>
                <w:rFonts w:asciiTheme="minorEastAsia" w:hAnsiTheme="minorEastAsia"/>
                <w:sz w:val="18"/>
                <w:szCs w:val="18"/>
                <w:rPrChange w:id="366" w:author="dfg" w:date="2011-02-20T22:51:00Z">
                  <w:rPr>
                    <w:ins w:id="367" w:author="dfg" w:date="2011-02-20T21:51:00Z"/>
                    <w:sz w:val="24"/>
                    <w:szCs w:val="24"/>
                  </w:rPr>
                </w:rPrChange>
              </w:rPr>
              <w:pPrChange w:id="368" w:author="dfg" w:date="2011-02-20T23:04:00Z">
                <w:pPr/>
              </w:pPrChange>
            </w:pPr>
            <w:ins w:id="369" w:author="dfg" w:date="2011-02-20T22:51:00Z">
              <w:r w:rsidRPr="000D0776">
                <w:rPr>
                  <w:rFonts w:asciiTheme="minorEastAsia" w:hAnsiTheme="minorEastAsia" w:cs="Optima"/>
                  <w:kern w:val="0"/>
                  <w:sz w:val="18"/>
                  <w:szCs w:val="18"/>
                  <w:rPrChange w:id="370" w:author="dfg" w:date="2011-02-20T22:51:00Z">
                    <w:rPr>
                      <w:rFonts w:ascii="Optima" w:hAnsi="Optima" w:cs="Optima"/>
                      <w:kern w:val="0"/>
                      <w:szCs w:val="20"/>
                    </w:rPr>
                  </w:rPrChange>
                </w:rPr>
                <w:t>prospective controlled randomized study</w:t>
              </w:r>
            </w:ins>
          </w:p>
        </w:tc>
        <w:tc>
          <w:tcPr>
            <w:tcW w:w="4820" w:type="dxa"/>
            <w:tcPrChange w:id="371" w:author="dfg" w:date="2011-02-20T22:52:00Z">
              <w:tcPr>
                <w:tcW w:w="4481" w:type="dxa"/>
              </w:tcPr>
            </w:tcPrChange>
          </w:tcPr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372" w:author="dfg" w:date="2011-02-20T21:51:00Z"/>
                <w:rFonts w:asciiTheme="minorEastAsia" w:hAnsiTheme="minorEastAsia" w:cs="Palatino-Roman"/>
                <w:kern w:val="0"/>
                <w:sz w:val="18"/>
                <w:szCs w:val="18"/>
                <w:rPrChange w:id="373" w:author="dfg" w:date="2011-02-20T21:56:00Z">
                  <w:rPr>
                    <w:ins w:id="374" w:author="dfg" w:date="2011-02-20T21:51:00Z"/>
                    <w:rFonts w:ascii="Palatino-Roman" w:hAnsi="Palatino-Roman" w:cs="Palatino-Roman"/>
                    <w:kern w:val="0"/>
                    <w:sz w:val="24"/>
                    <w:szCs w:val="24"/>
                  </w:rPr>
                </w:rPrChange>
              </w:rPr>
            </w:pPr>
            <w:ins w:id="375" w:author="dfg" w:date="2011-02-20T21:51:00Z">
              <w:r w:rsidRPr="00345C50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  <w:rPrChange w:id="376" w:author="dfg" w:date="2011-02-20T21:56:00Z">
                    <w:rPr>
                      <w:rFonts w:ascii="Palatino-Roman" w:hAnsi="Palatino-Roman" w:cs="Palatino-Roman" w:hint="eastAsia"/>
                      <w:kern w:val="0"/>
                      <w:sz w:val="24"/>
                      <w:szCs w:val="24"/>
                    </w:rPr>
                  </w:rPrChange>
                </w:rPr>
                <w:t>1)</w:t>
              </w:r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377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 xml:space="preserve"> the presence of a </w:t>
              </w:r>
              <w:proofErr w:type="spellStart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378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posterolateral</w:t>
              </w:r>
              <w:proofErr w:type="spellEnd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379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 xml:space="preserve"> herniated lumbar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380" w:author="dfg" w:date="2011-02-20T21:51:00Z"/>
                <w:rFonts w:asciiTheme="minorEastAsia" w:hAnsiTheme="minorEastAsia" w:cs="Palatino-Roman"/>
                <w:kern w:val="0"/>
                <w:sz w:val="18"/>
                <w:szCs w:val="18"/>
                <w:rPrChange w:id="381" w:author="dfg" w:date="2011-02-20T21:56:00Z">
                  <w:rPr>
                    <w:ins w:id="382" w:author="dfg" w:date="2011-02-20T21:51:00Z"/>
                    <w:rFonts w:ascii="Palatino-Roman" w:hAnsi="Palatino-Roman" w:cs="Palatino-Roman"/>
                    <w:kern w:val="0"/>
                    <w:sz w:val="24"/>
                    <w:szCs w:val="24"/>
                  </w:rPr>
                </w:rPrChange>
              </w:rPr>
            </w:pPr>
            <w:ins w:id="383" w:author="dfg" w:date="2011-02-20T21:51:00Z"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384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 xml:space="preserve">disc observed on magnetic resonance imaging scans </w:t>
              </w:r>
            </w:ins>
          </w:p>
          <w:p w:rsidR="00345C50" w:rsidRPr="00C06509" w:rsidRDefault="00345C50" w:rsidP="00C06509">
            <w:pPr>
              <w:wordWrap/>
              <w:adjustRightInd w:val="0"/>
              <w:jc w:val="left"/>
              <w:rPr>
                <w:ins w:id="385" w:author="dfg" w:date="2011-02-20T21:51:00Z"/>
                <w:rFonts w:asciiTheme="minorEastAsia" w:hAnsiTheme="minorEastAsia"/>
                <w:sz w:val="18"/>
                <w:szCs w:val="18"/>
                <w:rPrChange w:id="386" w:author="dfg" w:date="2011-02-20T22:40:00Z">
                  <w:rPr>
                    <w:ins w:id="387" w:author="dfg" w:date="2011-02-20T21:51:00Z"/>
                    <w:sz w:val="24"/>
                    <w:szCs w:val="24"/>
                  </w:rPr>
                </w:rPrChange>
              </w:rPr>
              <w:pPrChange w:id="388" w:author="dfg" w:date="2011-02-20T22:40:00Z">
                <w:pPr/>
              </w:pPrChange>
            </w:pPr>
            <w:ins w:id="389" w:author="dfg" w:date="2011-02-20T21:51:00Z">
              <w:r w:rsidRPr="00345C50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  <w:rPrChange w:id="390" w:author="dfg" w:date="2011-02-20T21:56:00Z">
                    <w:rPr>
                      <w:rFonts w:ascii="Palatino-Roman" w:hAnsi="Palatino-Roman" w:cs="Palatino-Roman" w:hint="eastAsia"/>
                      <w:kern w:val="0"/>
                      <w:sz w:val="24"/>
                      <w:szCs w:val="24"/>
                    </w:rPr>
                  </w:rPrChange>
                </w:rPr>
                <w:t>2)</w:t>
              </w:r>
            </w:ins>
            <w:ins w:id="391" w:author="dfg" w:date="2011-02-20T22:40:00Z">
              <w:r w:rsidR="00C06509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</w:rPr>
                <w:t xml:space="preserve"> </w:t>
              </w:r>
            </w:ins>
            <w:proofErr w:type="gramStart"/>
            <w:ins w:id="392" w:author="dfg" w:date="2011-02-20T21:51:00Z"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393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the</w:t>
              </w:r>
              <w:proofErr w:type="gramEnd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394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 xml:space="preserve"> persistence</w:t>
              </w:r>
            </w:ins>
            <w:ins w:id="395" w:author="dfg" w:date="2011-02-20T22:40:00Z">
              <w:r w:rsidR="00C06509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396" w:author="dfg" w:date="2011-02-20T21:51:00Z"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397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of sciatica after 4 to 8 weeks of conservative treatment with rest,</w:t>
              </w:r>
            </w:ins>
            <w:ins w:id="398" w:author="dfg" w:date="2011-02-20T22:40:00Z">
              <w:r w:rsidR="00C06509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399" w:author="dfg" w:date="2011-02-20T21:51:00Z"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00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 xml:space="preserve">analgesia, </w:t>
              </w:r>
              <w:proofErr w:type="spellStart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01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nonsteroidal</w:t>
              </w:r>
              <w:proofErr w:type="spellEnd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02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 xml:space="preserve"> anti-inflammatory drugs, and physical therapy.</w:t>
              </w:r>
            </w:ins>
          </w:p>
        </w:tc>
        <w:tc>
          <w:tcPr>
            <w:tcW w:w="2595" w:type="dxa"/>
            <w:tcBorders>
              <w:right w:val="nil"/>
            </w:tcBorders>
            <w:tcPrChange w:id="403" w:author="dfg" w:date="2011-02-20T22:52:00Z">
              <w:tcPr>
                <w:tcW w:w="3075" w:type="dxa"/>
              </w:tcPr>
            </w:tcPrChange>
          </w:tcPr>
          <w:p w:rsidR="00C06509" w:rsidRDefault="00345C50" w:rsidP="00345C50">
            <w:pPr>
              <w:wordWrap/>
              <w:adjustRightInd w:val="0"/>
              <w:jc w:val="left"/>
              <w:rPr>
                <w:ins w:id="404" w:author="dfg" w:date="2011-02-20T22:39:00Z"/>
                <w:rFonts w:asciiTheme="minorEastAsia" w:hAnsiTheme="minorEastAsia" w:cs="Palatino-Roman" w:hint="eastAsia"/>
                <w:kern w:val="0"/>
                <w:sz w:val="18"/>
                <w:szCs w:val="18"/>
              </w:rPr>
            </w:pPr>
            <w:ins w:id="405" w:author="dfg" w:date="2011-02-20T21:51:00Z">
              <w:r w:rsidRPr="00345C50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  <w:rPrChange w:id="406" w:author="dfg" w:date="2011-02-20T21:56:00Z">
                    <w:rPr>
                      <w:rFonts w:ascii="Palatino-Roman" w:hAnsi="Palatino-Roman" w:cs="Palatino-Roman" w:hint="eastAsia"/>
                      <w:kern w:val="0"/>
                      <w:sz w:val="24"/>
                      <w:szCs w:val="24"/>
                    </w:rPr>
                  </w:rPrChange>
                </w:rPr>
                <w:t>1)</w:t>
              </w:r>
            </w:ins>
            <w:ins w:id="407" w:author="dfg" w:date="2011-02-20T22:39:00Z">
              <w:r w:rsidR="00C06509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408" w:author="dfg" w:date="2011-02-20T21:51:00Z">
              <w:r w:rsidR="00C06509" w:rsidRPr="00C06509">
                <w:rPr>
                  <w:rFonts w:asciiTheme="minorEastAsia" w:hAnsiTheme="minorEastAsia" w:cs="Palatino-Roman"/>
                  <w:kern w:val="0"/>
                  <w:sz w:val="18"/>
                  <w:szCs w:val="18"/>
                </w:rPr>
                <w:t>age older than 60 years</w:t>
              </w:r>
            </w:ins>
          </w:p>
          <w:p w:rsidR="00345C50" w:rsidRPr="00345C50" w:rsidRDefault="00345C50" w:rsidP="00C06509">
            <w:pPr>
              <w:wordWrap/>
              <w:adjustRightInd w:val="0"/>
              <w:jc w:val="left"/>
              <w:rPr>
                <w:ins w:id="409" w:author="dfg" w:date="2011-02-20T21:51:00Z"/>
                <w:rFonts w:asciiTheme="minorEastAsia" w:hAnsiTheme="minorEastAsia"/>
                <w:sz w:val="18"/>
                <w:szCs w:val="18"/>
                <w:rPrChange w:id="410" w:author="dfg" w:date="2011-02-20T21:56:00Z">
                  <w:rPr>
                    <w:ins w:id="411" w:author="dfg" w:date="2011-02-20T21:51:00Z"/>
                    <w:sz w:val="24"/>
                    <w:szCs w:val="24"/>
                  </w:rPr>
                </w:rPrChange>
              </w:rPr>
              <w:pPrChange w:id="412" w:author="dfg" w:date="2011-02-20T22:40:00Z">
                <w:pPr/>
              </w:pPrChange>
            </w:pPr>
            <w:ins w:id="413" w:author="dfg" w:date="2011-02-20T21:51:00Z">
              <w:r w:rsidRPr="00345C50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  <w:rPrChange w:id="414" w:author="dfg" w:date="2011-02-20T21:56:00Z">
                    <w:rPr>
                      <w:rFonts w:ascii="Palatino-Roman" w:hAnsi="Palatino-Roman" w:cs="Palatino-Roman" w:hint="eastAsia"/>
                      <w:kern w:val="0"/>
                      <w:sz w:val="24"/>
                      <w:szCs w:val="24"/>
                    </w:rPr>
                  </w:rPrChange>
                </w:rPr>
                <w:t>2)</w:t>
              </w:r>
            </w:ins>
            <w:ins w:id="415" w:author="dfg" w:date="2011-02-20T22:39:00Z">
              <w:r w:rsidR="00C06509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416" w:author="dfg" w:date="2011-02-20T21:51:00Z"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17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previous</w:t>
              </w:r>
              <w:r w:rsidRPr="00345C50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  <w:rPrChange w:id="418" w:author="dfg" w:date="2011-02-20T21:56:00Z">
                    <w:rPr>
                      <w:rFonts w:ascii="Palatino-Roman" w:hAnsi="Palatino-Roman" w:cs="Palatino-Roman" w:hint="eastAsia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19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 xml:space="preserve">surgery, associated lumbar spine stenosis, </w:t>
              </w:r>
              <w:proofErr w:type="spellStart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20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foraminal</w:t>
              </w:r>
              <w:proofErr w:type="spellEnd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21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 xml:space="preserve"> or </w:t>
              </w:r>
              <w:proofErr w:type="spellStart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22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extraforaminal</w:t>
              </w:r>
            </w:ins>
            <w:proofErr w:type="spellEnd"/>
            <w:ins w:id="423" w:author="dfg" w:date="2011-02-20T22:39:00Z">
              <w:r w:rsidR="00C06509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424" w:author="dfg" w:date="2011-02-20T21:51:00Z"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25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 xml:space="preserve">disc </w:t>
              </w:r>
              <w:proofErr w:type="spellStart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26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herniations</w:t>
              </w:r>
              <w:proofErr w:type="spellEnd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27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 xml:space="preserve">, </w:t>
              </w:r>
              <w:proofErr w:type="spellStart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28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spondylolisthesis</w:t>
              </w:r>
              <w:proofErr w:type="spellEnd"/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29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, and workers’ compensation</w:t>
              </w:r>
            </w:ins>
            <w:ins w:id="430" w:author="dfg" w:date="2011-02-20T22:39:00Z">
              <w:r w:rsidR="00C06509">
                <w:rPr>
                  <w:rFonts w:asciiTheme="minorEastAsia" w:hAnsiTheme="minorEastAsia" w:cs="Palatino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431" w:author="dfg" w:date="2011-02-20T21:51:00Z">
              <w:r w:rsidRPr="00345C50">
                <w:rPr>
                  <w:rFonts w:asciiTheme="minorEastAsia" w:hAnsiTheme="minorEastAsia" w:cs="Palatino-Roman"/>
                  <w:kern w:val="0"/>
                  <w:sz w:val="18"/>
                  <w:szCs w:val="18"/>
                  <w:rPrChange w:id="432" w:author="dfg" w:date="2011-02-20T21:56:00Z">
                    <w:rPr>
                      <w:rFonts w:ascii="Palatino-Roman" w:hAnsi="Palatino-Roman" w:cs="Palatino-Roman"/>
                      <w:kern w:val="0"/>
                      <w:sz w:val="24"/>
                      <w:szCs w:val="24"/>
                    </w:rPr>
                  </w:rPrChange>
                </w:rPr>
                <w:t>payments</w:t>
              </w:r>
            </w:ins>
          </w:p>
        </w:tc>
      </w:tr>
      <w:tr w:rsidR="00345C50" w:rsidRPr="00345C50" w:rsidTr="005A787C">
        <w:trPr>
          <w:ins w:id="433" w:author="dfg" w:date="2011-02-20T21:51:00Z"/>
        </w:trPr>
        <w:tc>
          <w:tcPr>
            <w:tcW w:w="1809" w:type="dxa"/>
            <w:tcBorders>
              <w:left w:val="nil"/>
              <w:bottom w:val="single" w:sz="4" w:space="0" w:color="auto"/>
            </w:tcBorders>
            <w:vAlign w:val="center"/>
            <w:tcPrChange w:id="434" w:author="dfg" w:date="2011-02-20T23:05:00Z">
              <w:tcPr>
                <w:tcW w:w="1668" w:type="dxa"/>
              </w:tcPr>
            </w:tcPrChange>
          </w:tcPr>
          <w:p w:rsidR="00345C50" w:rsidRDefault="00345C50" w:rsidP="000D0776">
            <w:pPr>
              <w:jc w:val="center"/>
              <w:rPr>
                <w:ins w:id="435" w:author="dfg" w:date="2011-02-20T22:53:00Z"/>
                <w:rFonts w:asciiTheme="minorEastAsia" w:hAnsiTheme="minorEastAsia" w:hint="eastAsia"/>
                <w:noProof/>
                <w:sz w:val="18"/>
                <w:szCs w:val="18"/>
              </w:rPr>
              <w:pPrChange w:id="436" w:author="dfg" w:date="2011-02-20T22:48:00Z">
                <w:pPr/>
              </w:pPrChange>
            </w:pPr>
            <w:ins w:id="437" w:author="dfg" w:date="2011-02-20T21:51:00Z"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t>Sebastian R</w:t>
              </w:r>
              <w:r w:rsidRPr="00345C50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</w:t>
              </w:r>
              <w:r w:rsidRPr="00C06509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등 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438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439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440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instrText xml:space="preserve"> HYPERLINK  \l "_ENREF_21" \o "Sebastian, 2008  #58" </w:instrTex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441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C06509"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  <w:r w:rsidRPr="00C06509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  <w:p w:rsidR="000D0776" w:rsidRPr="00345C50" w:rsidRDefault="000D0776" w:rsidP="005A787C">
            <w:pPr>
              <w:jc w:val="center"/>
              <w:rPr>
                <w:ins w:id="442" w:author="dfg" w:date="2011-02-20T21:51:00Z"/>
                <w:rFonts w:asciiTheme="minorEastAsia" w:hAnsiTheme="minorEastAsia"/>
                <w:sz w:val="18"/>
                <w:szCs w:val="18"/>
                <w:rPrChange w:id="443" w:author="dfg" w:date="2011-02-20T21:56:00Z">
                  <w:rPr>
                    <w:ins w:id="444" w:author="dfg" w:date="2011-02-20T21:51:00Z"/>
                    <w:sz w:val="24"/>
                    <w:szCs w:val="24"/>
                  </w:rPr>
                </w:rPrChange>
              </w:rPr>
              <w:pPrChange w:id="445" w:author="dfg" w:date="2011-02-20T23:04:00Z">
                <w:pPr/>
              </w:pPrChange>
            </w:pPr>
            <w:ins w:id="446" w:author="dfg" w:date="2011-02-20T22:53:00Z">
              <w:r w:rsidRPr="008F6153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>prospective controlled randomized study</w:t>
              </w:r>
            </w:ins>
          </w:p>
        </w:tc>
        <w:tc>
          <w:tcPr>
            <w:tcW w:w="4820" w:type="dxa"/>
            <w:tcBorders>
              <w:bottom w:val="single" w:sz="4" w:space="0" w:color="auto"/>
            </w:tcBorders>
            <w:tcPrChange w:id="447" w:author="dfg" w:date="2011-02-20T23:05:00Z">
              <w:tcPr>
                <w:tcW w:w="4481" w:type="dxa"/>
              </w:tcPr>
            </w:tcPrChange>
          </w:tcPr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448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449" w:author="dfg" w:date="2011-02-20T21:56:00Z">
                  <w:rPr>
                    <w:ins w:id="450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</w:pPr>
            <w:ins w:id="451" w:author="dfg" w:date="2011-02-20T21:51:00Z">
              <w:r w:rsidRPr="00345C50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  <w:rPrChange w:id="452" w:author="dfg" w:date="2011-02-20T21:56:00Z">
                    <w:rPr>
                      <w:rFonts w:ascii="Sabon-Roman" w:hAnsi="Sabon-Roman" w:cs="Sabon-Roman" w:hint="eastAsia"/>
                      <w:kern w:val="0"/>
                      <w:sz w:val="24"/>
                      <w:szCs w:val="24"/>
                    </w:rPr>
                  </w:rPrChange>
                </w:rPr>
                <w:t xml:space="preserve">1) </w:t>
              </w:r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53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applied the following inclusion criteria for</w:t>
              </w:r>
              <w:r w:rsidRPr="00345C50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  <w:rPrChange w:id="454" w:author="dfg" w:date="2011-02-20T21:56:00Z">
                    <w:rPr>
                      <w:rFonts w:ascii="Sabon-Roman" w:hAnsi="Sabon-Roman" w:cs="Sabon-Roman" w:hint="eastAsia"/>
                      <w:kern w:val="0"/>
                      <w:sz w:val="24"/>
                      <w:szCs w:val="24"/>
                    </w:rPr>
                  </w:rPrChange>
                </w:rPr>
                <w:t xml:space="preserve"> </w:t>
              </w:r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55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the TF access if the herniated disc was within the spinal canal:</w:t>
              </w:r>
            </w:ins>
          </w:p>
          <w:p w:rsidR="00C06509" w:rsidRDefault="00345C50" w:rsidP="00C06509">
            <w:pPr>
              <w:wordWrap/>
              <w:adjustRightInd w:val="0"/>
              <w:ind w:firstLineChars="50" w:firstLine="90"/>
              <w:jc w:val="left"/>
              <w:rPr>
                <w:ins w:id="456" w:author="dfg" w:date="2011-02-20T22:41:00Z"/>
                <w:rFonts w:asciiTheme="minorEastAsia" w:hAnsiTheme="minorEastAsia" w:cs="Sabon-Roman" w:hint="eastAsia"/>
                <w:kern w:val="0"/>
                <w:sz w:val="18"/>
                <w:szCs w:val="18"/>
              </w:rPr>
              <w:pPrChange w:id="457" w:author="dfg" w:date="2011-02-20T22:41:00Z">
                <w:pPr>
                  <w:wordWrap/>
                  <w:adjustRightInd w:val="0"/>
                  <w:jc w:val="left"/>
                </w:pPr>
              </w:pPrChange>
            </w:pPr>
            <w:ins w:id="458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59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(1) sequestering of material located cranially below the lower</w:t>
              </w:r>
            </w:ins>
            <w:ins w:id="460" w:author="dfg" w:date="2011-02-20T22:40:00Z">
              <w:r w:rsidR="00C06509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461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62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edge of the cranial pedicle or caudally not over the middle of</w:t>
              </w:r>
            </w:ins>
            <w:ins w:id="463" w:author="dfg" w:date="2011-02-20T22:40:00Z">
              <w:r w:rsidR="00C06509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464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65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the caudal pedicle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466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467" w:author="dfg" w:date="2011-02-20T21:56:00Z">
                  <w:rPr>
                    <w:ins w:id="468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</w:pPr>
            <w:ins w:id="469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70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 (2) </w:t>
              </w:r>
              <w:proofErr w:type="gramStart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71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lateral</w:t>
              </w:r>
              <w:proofErr w:type="gramEnd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72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 radiologic evidence that the</w:t>
              </w:r>
            </w:ins>
            <w:ins w:id="473" w:author="dfg" w:date="2011-02-20T22:41:00Z">
              <w:r w:rsidR="00C06509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474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75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foramen was not overlaid by the pelvis beyond the middle of</w:t>
              </w:r>
            </w:ins>
            <w:ins w:id="476" w:author="dfg" w:date="2011-02-20T22:41:00Z">
              <w:r w:rsidR="00C06509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477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78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the cranial pedicle.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479" w:author="dfg" w:date="2011-02-20T21:51:00Z"/>
                <w:rFonts w:asciiTheme="minorEastAsia" w:hAnsiTheme="minorEastAsia" w:cs="Sabon-Roman"/>
                <w:kern w:val="0"/>
                <w:sz w:val="18"/>
                <w:szCs w:val="18"/>
                <w:rPrChange w:id="480" w:author="dfg" w:date="2011-02-20T21:56:00Z">
                  <w:rPr>
                    <w:ins w:id="481" w:author="dfg" w:date="2011-02-20T21:51:00Z"/>
                    <w:rFonts w:ascii="Sabon-Roman" w:hAnsi="Sabon-Roman" w:cs="Sabon-Roman"/>
                    <w:kern w:val="0"/>
                    <w:sz w:val="24"/>
                    <w:szCs w:val="24"/>
                  </w:rPr>
                </w:rPrChange>
              </w:rPr>
            </w:pPr>
            <w:ins w:id="482" w:author="dfg" w:date="2011-02-20T21:51:00Z">
              <w:r w:rsidRPr="00345C50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  <w:rPrChange w:id="483" w:author="dfg" w:date="2011-02-20T21:56:00Z">
                    <w:rPr>
                      <w:rFonts w:ascii="Sabon-Roman" w:hAnsi="Sabon-Roman" w:cs="Sabon-Roman" w:hint="eastAsia"/>
                      <w:kern w:val="0"/>
                      <w:sz w:val="24"/>
                      <w:szCs w:val="24"/>
                    </w:rPr>
                  </w:rPrChange>
                </w:rPr>
                <w:t>2)</w:t>
              </w:r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84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 The inclusion criteria for </w:t>
              </w:r>
              <w:proofErr w:type="spellStart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85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I</w:t>
              </w:r>
              <w:r w:rsidRPr="00345C50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  <w:rPrChange w:id="486" w:author="dfg" w:date="2011-02-20T21:56:00Z">
                    <w:rPr>
                      <w:rFonts w:ascii="Sabon-Roman" w:hAnsi="Sabon-Roman" w:cs="Sabon-Roman" w:hint="eastAsia"/>
                      <w:kern w:val="0"/>
                      <w:sz w:val="24"/>
                      <w:szCs w:val="24"/>
                    </w:rPr>
                  </w:rPrChange>
                </w:rPr>
                <w:t>ntraLaminal</w:t>
              </w:r>
              <w:proofErr w:type="spellEnd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87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 access were disc </w:t>
              </w:r>
              <w:proofErr w:type="spellStart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88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herniations</w:t>
              </w:r>
            </w:ins>
            <w:proofErr w:type="spellEnd"/>
            <w:ins w:id="489" w:author="dfg" w:date="2011-02-20T22:41:00Z">
              <w:r w:rsidR="00C06509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490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91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located mainly inside the spinal canal, which in our experience</w:t>
              </w:r>
            </w:ins>
            <w:ins w:id="492" w:author="dfg" w:date="2011-02-20T22:41:00Z">
              <w:r w:rsidR="00C06509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 xml:space="preserve"> </w:t>
              </w:r>
            </w:ins>
            <w:ins w:id="493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94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were technically difficult to treat using the TF technique given</w:t>
              </w:r>
            </w:ins>
          </w:p>
          <w:p w:rsidR="00345C50" w:rsidRPr="00345C50" w:rsidRDefault="00345C50" w:rsidP="00345C50">
            <w:pPr>
              <w:rPr>
                <w:ins w:id="495" w:author="dfg" w:date="2011-02-20T21:51:00Z"/>
                <w:rFonts w:asciiTheme="minorEastAsia" w:hAnsiTheme="minorEastAsia"/>
                <w:sz w:val="18"/>
                <w:szCs w:val="18"/>
                <w:rPrChange w:id="496" w:author="dfg" w:date="2011-02-20T21:56:00Z">
                  <w:rPr>
                    <w:ins w:id="497" w:author="dfg" w:date="2011-02-20T21:51:00Z"/>
                    <w:sz w:val="24"/>
                    <w:szCs w:val="24"/>
                  </w:rPr>
                </w:rPrChange>
              </w:rPr>
            </w:pPr>
            <w:proofErr w:type="gramStart"/>
            <w:ins w:id="498" w:author="dfg" w:date="2011-02-20T21:51:00Z"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499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>the</w:t>
              </w:r>
              <w:proofErr w:type="gramEnd"/>
              <w:r w:rsidRPr="00345C50">
                <w:rPr>
                  <w:rFonts w:asciiTheme="minorEastAsia" w:hAnsiTheme="minorEastAsia" w:cs="Sabon-Roman"/>
                  <w:kern w:val="0"/>
                  <w:sz w:val="18"/>
                  <w:szCs w:val="18"/>
                  <w:rPrChange w:id="500" w:author="dfg" w:date="2011-02-20T21:56:00Z">
                    <w:rPr>
                      <w:rFonts w:ascii="Sabon-Roman" w:hAnsi="Sabon-Roman" w:cs="Sabon-Roman"/>
                      <w:kern w:val="0"/>
                      <w:sz w:val="24"/>
                      <w:szCs w:val="24"/>
                    </w:rPr>
                  </w:rPrChange>
                </w:rPr>
                <w:t xml:space="preserve"> aforementioned criteria.</w:t>
              </w:r>
            </w:ins>
          </w:p>
        </w:tc>
        <w:tc>
          <w:tcPr>
            <w:tcW w:w="2595" w:type="dxa"/>
            <w:tcBorders>
              <w:bottom w:val="single" w:sz="4" w:space="0" w:color="auto"/>
              <w:right w:val="nil"/>
            </w:tcBorders>
            <w:tcPrChange w:id="501" w:author="dfg" w:date="2011-02-20T23:05:00Z">
              <w:tcPr>
                <w:tcW w:w="3075" w:type="dxa"/>
              </w:tcPr>
            </w:tcPrChange>
          </w:tcPr>
          <w:p w:rsidR="00345C50" w:rsidRPr="00C06509" w:rsidRDefault="00C06509" w:rsidP="00345C50">
            <w:pPr>
              <w:rPr>
                <w:ins w:id="502" w:author="dfg" w:date="2011-02-20T21:51:00Z"/>
                <w:rFonts w:asciiTheme="minorEastAsia" w:hAnsiTheme="minorEastAsia"/>
                <w:sz w:val="18"/>
                <w:szCs w:val="18"/>
                <w:rPrChange w:id="503" w:author="dfg" w:date="2011-02-20T22:46:00Z">
                  <w:rPr>
                    <w:ins w:id="504" w:author="dfg" w:date="2011-02-20T21:51:00Z"/>
                    <w:sz w:val="24"/>
                    <w:szCs w:val="24"/>
                  </w:rPr>
                </w:rPrChange>
              </w:rPr>
            </w:pPr>
            <w:ins w:id="505" w:author="dfg" w:date="2011-02-20T22:46:00Z">
              <w:r w:rsidRPr="00C06509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06" w:author="dfg" w:date="2011-02-20T22:46:00Z">
                    <w:rPr>
                      <w:rFonts w:ascii="AdvPTimes" w:hAnsi="AdvPTimes" w:cs="AdvPTimes"/>
                      <w:kern w:val="0"/>
                      <w:sz w:val="17"/>
                      <w:szCs w:val="17"/>
                    </w:rPr>
                  </w:rPrChange>
                </w:rPr>
                <w:t>Not specified</w:t>
              </w:r>
            </w:ins>
          </w:p>
        </w:tc>
      </w:tr>
      <w:tr w:rsidR="00345C50" w:rsidRPr="00345C50" w:rsidTr="005A787C">
        <w:trPr>
          <w:ins w:id="507" w:author="dfg" w:date="2011-02-20T21:51:00Z"/>
        </w:trPr>
        <w:tc>
          <w:tcPr>
            <w:tcW w:w="18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508" w:author="dfg" w:date="2011-02-20T23:05:00Z">
              <w:tcPr>
                <w:tcW w:w="1668" w:type="dxa"/>
              </w:tcPr>
            </w:tcPrChange>
          </w:tcPr>
          <w:p w:rsidR="00345C50" w:rsidRDefault="00345C50" w:rsidP="000D0776">
            <w:pPr>
              <w:jc w:val="center"/>
              <w:rPr>
                <w:ins w:id="509" w:author="dfg" w:date="2011-02-20T22:55:00Z"/>
                <w:rFonts w:asciiTheme="minorEastAsia" w:hAnsiTheme="minorEastAsia" w:hint="eastAsia"/>
                <w:noProof/>
                <w:sz w:val="18"/>
                <w:szCs w:val="18"/>
              </w:rPr>
              <w:pPrChange w:id="510" w:author="dfg" w:date="2011-02-20T22:48:00Z">
                <w:pPr/>
              </w:pPrChange>
            </w:pPr>
            <w:ins w:id="511" w:author="dfg" w:date="2011-02-20T21:51:00Z"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t>Kotryna V</w:t>
              </w:r>
              <w:r w:rsidRPr="00345C50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</w:t>
              </w:r>
              <w:r w:rsidRPr="00C06509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등 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512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513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514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instrText xml:space="preserve"> HYPERLINK  \l "_ENREF_22" \o "Kotryna, 2010  #11" </w:instrTex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  <w:rPrChange w:id="515" w:author="dfg" w:date="2011-02-20T21:56:00Z">
                    <w:rPr>
                      <w:rFonts w:asciiTheme="minorEastAsia" w:hAnsiTheme="minorEastAsia"/>
                      <w:noProof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C06509"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  <w:r w:rsidRPr="00C06509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345C50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  <w:p w:rsidR="000D0776" w:rsidRPr="00345C50" w:rsidRDefault="000D0776" w:rsidP="005A787C">
            <w:pPr>
              <w:jc w:val="center"/>
              <w:rPr>
                <w:ins w:id="516" w:author="dfg" w:date="2011-02-20T21:51:00Z"/>
                <w:rFonts w:asciiTheme="minorEastAsia" w:hAnsiTheme="minorEastAsia"/>
                <w:sz w:val="18"/>
                <w:szCs w:val="18"/>
                <w:rPrChange w:id="517" w:author="dfg" w:date="2011-02-20T21:56:00Z">
                  <w:rPr>
                    <w:ins w:id="518" w:author="dfg" w:date="2011-02-20T21:51:00Z"/>
                    <w:sz w:val="24"/>
                    <w:szCs w:val="24"/>
                  </w:rPr>
                </w:rPrChange>
              </w:rPr>
              <w:pPrChange w:id="519" w:author="dfg" w:date="2011-02-20T23:05:00Z">
                <w:pPr/>
              </w:pPrChange>
            </w:pPr>
            <w:ins w:id="520" w:author="dfg" w:date="2011-02-20T22:55:00Z">
              <w:r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>Prospective observational cohort study</w:t>
              </w:r>
            </w:ins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  <w:tcPrChange w:id="521" w:author="dfg" w:date="2011-02-20T23:05:00Z">
              <w:tcPr>
                <w:tcW w:w="4481" w:type="dxa"/>
              </w:tcPr>
            </w:tcPrChange>
          </w:tcPr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522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523" w:author="dfg" w:date="2011-02-20T21:56:00Z">
                  <w:rPr>
                    <w:ins w:id="524" w:author="dfg" w:date="2011-02-20T21:51:00Z"/>
                    <w:rFonts w:ascii="AdvPTimes" w:hAnsi="AdvPTimes" w:cs="AdvPTimes"/>
                    <w:kern w:val="0"/>
                    <w:sz w:val="24"/>
                    <w:szCs w:val="24"/>
                  </w:rPr>
                </w:rPrChange>
              </w:rPr>
            </w:pPr>
            <w:ins w:id="525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26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(1)chronic pain, occurring daily, for at least 3 months, and at</w:t>
              </w:r>
            </w:ins>
            <w:ins w:id="527" w:author="dfg" w:date="2011-02-20T22:41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</w:t>
              </w:r>
            </w:ins>
            <w:ins w:id="528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29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least 20 h a day, refractory to 6 weeks of conservative</w:t>
              </w:r>
            </w:ins>
            <w:ins w:id="530" w:author="dfg" w:date="2011-02-20T22:41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</w:t>
              </w:r>
            </w:ins>
            <w:ins w:id="531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32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treatment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533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534" w:author="dfg" w:date="2011-02-20T21:56:00Z">
                  <w:rPr>
                    <w:ins w:id="535" w:author="dfg" w:date="2011-02-20T21:51:00Z"/>
                    <w:rFonts w:ascii="AdvPTimes" w:hAnsi="AdvPTimes" w:cs="AdvPTimes"/>
                    <w:kern w:val="0"/>
                    <w:sz w:val="24"/>
                    <w:szCs w:val="24"/>
                  </w:rPr>
                </w:rPrChange>
              </w:rPr>
            </w:pPr>
            <w:ins w:id="536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37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(2) chief complaint of pain and/or numbness in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538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539" w:author="dfg" w:date="2011-02-20T21:56:00Z">
                  <w:rPr>
                    <w:ins w:id="540" w:author="dfg" w:date="2011-02-20T21:51:00Z"/>
                    <w:rFonts w:ascii="AdvPTimes" w:hAnsi="AdvPTimes" w:cs="AdvPTimes"/>
                    <w:kern w:val="0"/>
                    <w:sz w:val="24"/>
                    <w:szCs w:val="24"/>
                  </w:rPr>
                </w:rPrChange>
              </w:rPr>
            </w:pPr>
            <w:ins w:id="541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42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the lumbar spine, buttock, and/or lower extremity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543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544" w:author="dfg" w:date="2011-02-20T21:56:00Z">
                  <w:rPr>
                    <w:ins w:id="545" w:author="dfg" w:date="2011-02-20T21:51:00Z"/>
                    <w:rFonts w:ascii="AdvPTimes" w:hAnsi="AdvPTimes" w:cs="AdvPTimes"/>
                    <w:kern w:val="0"/>
                    <w:sz w:val="24"/>
                    <w:szCs w:val="24"/>
                  </w:rPr>
                </w:rPrChange>
              </w:rPr>
            </w:pPr>
            <w:ins w:id="546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47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(3) age</w:t>
              </w:r>
              <w:r w:rsidRPr="00345C5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  <w:rPrChange w:id="548" w:author="dfg" w:date="2011-02-20T21:56:00Z">
                    <w:rPr>
                      <w:rFonts w:ascii="AdvPTimes" w:hAnsi="AdvPTimes" w:cs="AdvPTimes" w:hint="eastAsia"/>
                      <w:kern w:val="0"/>
                      <w:sz w:val="24"/>
                      <w:szCs w:val="24"/>
                    </w:rPr>
                  </w:rPrChange>
                </w:rPr>
                <w:t>(&gt;</w:t>
              </w:r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49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21 years and</w:t>
              </w:r>
              <w:r w:rsidRPr="00345C50">
                <w:rPr>
                  <w:rFonts w:asciiTheme="minorEastAsia" w:hAnsiTheme="minorEastAsia" w:cs="AdvPSMP4" w:hint="eastAsia"/>
                  <w:kern w:val="0"/>
                  <w:sz w:val="18"/>
                  <w:szCs w:val="18"/>
                  <w:rPrChange w:id="550" w:author="dfg" w:date="2011-02-20T21:56:00Z">
                    <w:rPr>
                      <w:rFonts w:ascii="AdvPSMP4" w:hAnsi="AdvPSMP4" w:cs="AdvPSMP4" w:hint="eastAsia"/>
                      <w:kern w:val="0"/>
                      <w:sz w:val="24"/>
                      <w:szCs w:val="24"/>
                    </w:rPr>
                  </w:rPrChange>
                </w:rPr>
                <w:t xml:space="preserve"> &lt;</w:t>
              </w:r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51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76 years</w:t>
              </w:r>
              <w:r w:rsidRPr="00345C5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  <w:rPrChange w:id="552" w:author="dfg" w:date="2011-02-20T21:56:00Z">
                    <w:rPr>
                      <w:rFonts w:ascii="AdvPTimes" w:hAnsi="AdvPTimes" w:cs="AdvPTimes" w:hint="eastAsia"/>
                      <w:kern w:val="0"/>
                      <w:sz w:val="24"/>
                      <w:szCs w:val="24"/>
                    </w:rPr>
                  </w:rPrChange>
                </w:rPr>
                <w:t>)</w:t>
              </w:r>
            </w:ins>
          </w:p>
          <w:p w:rsidR="00C06509" w:rsidRDefault="00345C50" w:rsidP="00345C50">
            <w:pPr>
              <w:wordWrap/>
              <w:adjustRightInd w:val="0"/>
              <w:jc w:val="left"/>
              <w:rPr>
                <w:ins w:id="553" w:author="dfg" w:date="2011-02-20T22:41:00Z"/>
                <w:rFonts w:asciiTheme="minorEastAsia" w:hAnsiTheme="minorEastAsia" w:cs="AdvPTimes" w:hint="eastAsia"/>
                <w:kern w:val="0"/>
                <w:sz w:val="18"/>
                <w:szCs w:val="18"/>
              </w:rPr>
            </w:pPr>
            <w:ins w:id="554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55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(4) duration of current episode</w:t>
              </w:r>
              <w:r w:rsidRPr="00345C5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  <w:rPrChange w:id="556" w:author="dfg" w:date="2011-02-20T21:56:00Z">
                    <w:rPr>
                      <w:rFonts w:ascii="AdvPTimes" w:hAnsi="AdvPTimes" w:cs="AdvPTimes" w:hint="eastAsia"/>
                      <w:kern w:val="0"/>
                      <w:sz w:val="24"/>
                      <w:szCs w:val="24"/>
                    </w:rPr>
                  </w:rPrChange>
                </w:rPr>
                <w:t xml:space="preserve"> &lt;</w:t>
              </w:r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57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 xml:space="preserve">16 days (judged from the patient’s self-report) 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558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559" w:author="dfg" w:date="2011-02-20T21:56:00Z">
                  <w:rPr>
                    <w:ins w:id="560" w:author="dfg" w:date="2011-02-20T21:51:00Z"/>
                    <w:rFonts w:ascii="AdvPTimes" w:hAnsi="AdvPTimes" w:cs="AdvPTimes"/>
                    <w:kern w:val="0"/>
                    <w:sz w:val="24"/>
                    <w:szCs w:val="24"/>
                  </w:rPr>
                </w:rPrChange>
              </w:rPr>
            </w:pPr>
            <w:ins w:id="561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62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(5)symptoms extending distal to the knee (judged from the</w:t>
              </w:r>
            </w:ins>
            <w:ins w:id="563" w:author="dfg" w:date="2011-02-20T22:42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</w:t>
              </w:r>
            </w:ins>
            <w:ins w:id="564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65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pain diagram)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566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567" w:author="dfg" w:date="2011-02-20T21:56:00Z">
                  <w:rPr>
                    <w:ins w:id="568" w:author="dfg" w:date="2011-02-20T21:51:00Z"/>
                    <w:rFonts w:ascii="AdvPTimes" w:hAnsi="AdvPTimes" w:cs="AdvPTimes"/>
                    <w:kern w:val="0"/>
                    <w:sz w:val="24"/>
                    <w:szCs w:val="24"/>
                  </w:rPr>
                </w:rPrChange>
              </w:rPr>
            </w:pPr>
            <w:ins w:id="569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70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(6) stiffness in the lumbar spine (judged</w:t>
              </w:r>
            </w:ins>
            <w:ins w:id="571" w:author="dfg" w:date="2011-02-20T22:42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</w:t>
              </w:r>
            </w:ins>
            <w:ins w:id="572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73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from segmental mobility testing)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574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575" w:author="dfg" w:date="2011-02-20T21:56:00Z">
                  <w:rPr>
                    <w:ins w:id="576" w:author="dfg" w:date="2011-02-20T21:51:00Z"/>
                    <w:rFonts w:ascii="AdvPTimes" w:hAnsi="AdvPTimes" w:cs="AdvPTimes"/>
                    <w:kern w:val="0"/>
                    <w:sz w:val="24"/>
                    <w:szCs w:val="24"/>
                  </w:rPr>
                </w:rPrChange>
              </w:rPr>
            </w:pPr>
            <w:ins w:id="577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78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(7) signs consistent with</w:t>
              </w:r>
            </w:ins>
            <w:ins w:id="579" w:author="dfg" w:date="2011-02-20T22:42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</w:t>
              </w:r>
            </w:ins>
            <w:ins w:id="580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81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nerve root compression, including any one of the following:</w:t>
              </w:r>
            </w:ins>
          </w:p>
          <w:p w:rsidR="00345C50" w:rsidRPr="00345C50" w:rsidRDefault="00345C50" w:rsidP="00C06509">
            <w:pPr>
              <w:wordWrap/>
              <w:adjustRightInd w:val="0"/>
              <w:ind w:firstLineChars="50" w:firstLine="90"/>
              <w:jc w:val="left"/>
              <w:rPr>
                <w:ins w:id="582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583" w:author="dfg" w:date="2011-02-20T21:56:00Z">
                  <w:rPr>
                    <w:ins w:id="584" w:author="dfg" w:date="2011-02-20T21:51:00Z"/>
                    <w:rFonts w:ascii="AdvPTimes" w:hAnsi="AdvPTimes" w:cs="AdvPTimes"/>
                    <w:kern w:val="0"/>
                    <w:sz w:val="24"/>
                    <w:szCs w:val="24"/>
                  </w:rPr>
                </w:rPrChange>
              </w:rPr>
              <w:pPrChange w:id="585" w:author="dfg" w:date="2011-02-20T22:42:00Z">
                <w:pPr>
                  <w:wordWrap/>
                  <w:adjustRightInd w:val="0"/>
                  <w:jc w:val="left"/>
                </w:pPr>
              </w:pPrChange>
            </w:pPr>
            <w:ins w:id="586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87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(a) reproduction of low back or leg pain with straight</w:t>
              </w:r>
            </w:ins>
            <w:ins w:id="588" w:author="dfg" w:date="2011-02-20T22:42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</w:t>
              </w:r>
            </w:ins>
            <w:ins w:id="589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90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 xml:space="preserve">leg raise </w:t>
              </w:r>
              <w:r w:rsidRPr="00345C50">
                <w:rPr>
                  <w:rFonts w:asciiTheme="minorEastAsia" w:hAnsiTheme="minorEastAsia" w:cs="AdvPSMP4" w:hint="eastAsia"/>
                  <w:kern w:val="0"/>
                  <w:sz w:val="18"/>
                  <w:szCs w:val="18"/>
                  <w:rPrChange w:id="591" w:author="dfg" w:date="2011-02-20T21:56:00Z">
                    <w:rPr>
                      <w:rFonts w:ascii="AdvPSMP4" w:hAnsi="AdvPSMP4" w:cs="AdvPSMP4" w:hint="eastAsia"/>
                      <w:kern w:val="0"/>
                      <w:sz w:val="24"/>
                      <w:szCs w:val="24"/>
                    </w:rPr>
                  </w:rPrChange>
                </w:rPr>
                <w:t>&lt;</w:t>
              </w:r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92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45</w:t>
              </w:r>
              <w:r w:rsidRPr="00345C5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  <w:rPrChange w:id="593" w:author="dfg" w:date="2011-02-20T21:56:00Z">
                    <w:rPr>
                      <w:rFonts w:ascii="맑은 고딕" w:eastAsia="맑은 고딕" w:hAnsi="맑은 고딕" w:cs="AdvPTimes" w:hint="eastAsia"/>
                      <w:kern w:val="0"/>
                      <w:sz w:val="24"/>
                      <w:szCs w:val="24"/>
                    </w:rPr>
                  </w:rPrChange>
                </w:rPr>
                <w:t>°</w:t>
              </w:r>
            </w:ins>
            <w:ins w:id="594" w:author="dfg" w:date="2011-02-20T22:42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; </w:t>
              </w:r>
            </w:ins>
            <w:ins w:id="595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96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(b) muscle weakness involving a major</w:t>
              </w:r>
            </w:ins>
            <w:ins w:id="597" w:author="dfg" w:date="2011-02-20T22:42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</w:t>
              </w:r>
            </w:ins>
            <w:ins w:id="598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599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muscle group of the lower extremity; (c) diminished lower</w:t>
              </w:r>
            </w:ins>
            <w:ins w:id="600" w:author="dfg" w:date="2011-02-20T22:42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</w:t>
              </w:r>
            </w:ins>
            <w:ins w:id="601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602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extremity muscle stretch reflex (quadriceps and Achilles</w:t>
              </w:r>
            </w:ins>
            <w:ins w:id="603" w:author="dfg" w:date="2011-02-20T22:42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</w:t>
              </w:r>
            </w:ins>
            <w:ins w:id="604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605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 xml:space="preserve">tendon); (d) diminished or absence of </w:t>
              </w:r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606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lastRenderedPageBreak/>
                <w:t>sensation to pinprick</w:t>
              </w:r>
            </w:ins>
            <w:ins w:id="607" w:author="dfg" w:date="2011-02-20T22:42:00Z">
              <w:r w:rsidR="00C06509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</w:t>
              </w:r>
            </w:ins>
            <w:ins w:id="608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609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in any lower extremity dermatome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610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611" w:author="dfg" w:date="2011-02-20T21:56:00Z">
                  <w:rPr>
                    <w:ins w:id="612" w:author="dfg" w:date="2011-02-20T21:51:00Z"/>
                    <w:rFonts w:ascii="AdvPTimes" w:hAnsi="AdvPTimes" w:cs="AdvPTimes"/>
                    <w:kern w:val="0"/>
                    <w:sz w:val="24"/>
                    <w:szCs w:val="24"/>
                  </w:rPr>
                </w:rPrChange>
              </w:rPr>
            </w:pPr>
            <w:ins w:id="613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614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(8) MRI or CT demonstrating</w:t>
              </w:r>
            </w:ins>
          </w:p>
          <w:p w:rsidR="00345C50" w:rsidRPr="00345C50" w:rsidRDefault="00345C50" w:rsidP="00345C50">
            <w:pPr>
              <w:wordWrap/>
              <w:adjustRightInd w:val="0"/>
              <w:jc w:val="left"/>
              <w:rPr>
                <w:ins w:id="615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616" w:author="dfg" w:date="2011-02-20T21:56:00Z">
                  <w:rPr>
                    <w:ins w:id="617" w:author="dfg" w:date="2011-02-20T21:51:00Z"/>
                    <w:rFonts w:ascii="AdvPTimes" w:hAnsi="AdvPTimes" w:cs="AdvPTimes"/>
                    <w:kern w:val="0"/>
                    <w:sz w:val="24"/>
                    <w:szCs w:val="24"/>
                  </w:rPr>
                </w:rPrChange>
              </w:rPr>
            </w:pPr>
            <w:ins w:id="618" w:author="dfg" w:date="2011-02-20T21:51:00Z">
              <w:r w:rsidRPr="00345C50">
                <w:rPr>
                  <w:rFonts w:asciiTheme="minorEastAsia" w:hAnsiTheme="minorEastAsia" w:cs="AdvPTimes"/>
                  <w:kern w:val="0"/>
                  <w:sz w:val="18"/>
                  <w:szCs w:val="18"/>
                  <w:rPrChange w:id="619" w:author="dfg" w:date="2011-02-20T21:56:00Z">
                    <w:rPr>
                      <w:rFonts w:ascii="AdvPTimes" w:hAnsi="AdvPTimes" w:cs="AdvPTimes"/>
                      <w:kern w:val="0"/>
                      <w:sz w:val="24"/>
                      <w:szCs w:val="24"/>
                    </w:rPr>
                  </w:rPrChange>
                </w:rPr>
                <w:t>anatomical unilateral LDH correlating with the</w:t>
              </w:r>
            </w:ins>
          </w:p>
          <w:p w:rsidR="00345C50" w:rsidRPr="00C06509" w:rsidRDefault="00C06509" w:rsidP="00C06509">
            <w:pPr>
              <w:wordWrap/>
              <w:adjustRightInd w:val="0"/>
              <w:jc w:val="left"/>
              <w:rPr>
                <w:ins w:id="620" w:author="dfg" w:date="2011-02-20T21:51:00Z"/>
                <w:rFonts w:asciiTheme="minorEastAsia" w:hAnsiTheme="minorEastAsia" w:cs="AdvPTimes"/>
                <w:kern w:val="0"/>
                <w:sz w:val="18"/>
                <w:szCs w:val="18"/>
                <w:rPrChange w:id="621" w:author="dfg" w:date="2011-02-20T22:43:00Z">
                  <w:rPr>
                    <w:ins w:id="622" w:author="dfg" w:date="2011-02-20T21:51:00Z"/>
                    <w:sz w:val="24"/>
                    <w:szCs w:val="24"/>
                  </w:rPr>
                </w:rPrChange>
              </w:rPr>
              <w:pPrChange w:id="623" w:author="dfg" w:date="2011-02-20T22:43:00Z">
                <w:pPr/>
              </w:pPrChange>
            </w:pPr>
            <w:proofErr w:type="gramStart"/>
            <w:ins w:id="624" w:author="dfg" w:date="2011-02-20T21:51:00Z">
              <w:r w:rsidRPr="00C06509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patient’s</w:t>
              </w:r>
              <w:proofErr w:type="gramEnd"/>
              <w:r w:rsidRPr="00C06509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 symptoms.</w:t>
              </w:r>
            </w:ins>
          </w:p>
        </w:tc>
        <w:tc>
          <w:tcPr>
            <w:tcW w:w="2595" w:type="dxa"/>
            <w:tcBorders>
              <w:bottom w:val="single" w:sz="4" w:space="0" w:color="auto"/>
              <w:right w:val="nil"/>
            </w:tcBorders>
            <w:tcPrChange w:id="625" w:author="dfg" w:date="2011-02-20T23:05:00Z">
              <w:tcPr>
                <w:tcW w:w="3075" w:type="dxa"/>
              </w:tcPr>
            </w:tcPrChange>
          </w:tcPr>
          <w:p w:rsidR="00345C50" w:rsidRPr="00345C50" w:rsidRDefault="00C06509" w:rsidP="00345C50">
            <w:pPr>
              <w:rPr>
                <w:ins w:id="626" w:author="dfg" w:date="2011-02-20T21:51:00Z"/>
                <w:rFonts w:asciiTheme="minorEastAsia" w:hAnsiTheme="minorEastAsia"/>
                <w:sz w:val="18"/>
                <w:szCs w:val="18"/>
                <w:rPrChange w:id="627" w:author="dfg" w:date="2011-02-20T21:56:00Z">
                  <w:rPr>
                    <w:ins w:id="628" w:author="dfg" w:date="2011-02-20T21:51:00Z"/>
                    <w:sz w:val="24"/>
                    <w:szCs w:val="24"/>
                  </w:rPr>
                </w:rPrChange>
              </w:rPr>
            </w:pPr>
            <w:ins w:id="629" w:author="dfg" w:date="2011-02-20T22:46:00Z">
              <w:r w:rsidRPr="008F6153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lastRenderedPageBreak/>
                <w:t>Not specified</w:t>
              </w:r>
            </w:ins>
          </w:p>
        </w:tc>
      </w:tr>
    </w:tbl>
    <w:p w:rsidR="00345C50" w:rsidRDefault="00345C50" w:rsidP="00510629">
      <w:pPr>
        <w:rPr>
          <w:ins w:id="630" w:author="dfg" w:date="2011-02-20T21:51:00Z"/>
          <w:rFonts w:eastAsiaTheme="minorHAnsi" w:cs="AdvP8585" w:hint="eastAsia"/>
          <w:b/>
          <w:kern w:val="0"/>
          <w:szCs w:val="20"/>
        </w:rPr>
      </w:pPr>
    </w:p>
    <w:p w:rsidR="00510629" w:rsidRDefault="00510629" w:rsidP="00510629">
      <w:pPr>
        <w:rPr>
          <w:ins w:id="631" w:author="Zepie" w:date="2011-02-17T15:35:00Z"/>
          <w:rFonts w:eastAsiaTheme="minorHAnsi" w:cs="AdvP8585"/>
          <w:b/>
          <w:kern w:val="0"/>
          <w:szCs w:val="20"/>
        </w:rPr>
      </w:pPr>
      <w:del w:id="632" w:author="Zepie" w:date="2011-02-17T00:04:00Z">
        <w:r w:rsidRPr="00510629" w:rsidDel="003D77F1">
          <w:rPr>
            <w:rFonts w:eastAsiaTheme="minorHAnsi" w:cs="AdvP8585" w:hint="eastAsia"/>
            <w:b/>
            <w:kern w:val="0"/>
            <w:szCs w:val="20"/>
          </w:rPr>
          <w:delText>수술 기법 상의 비교</w:delText>
        </w:r>
      </w:del>
      <w:ins w:id="633" w:author="Zepie" w:date="2011-02-17T15:33:00Z">
        <w:r w:rsidR="00AF5C05">
          <w:rPr>
            <w:rFonts w:eastAsiaTheme="minorHAnsi" w:cs="AdvP8585" w:hint="eastAsia"/>
            <w:b/>
            <w:kern w:val="0"/>
            <w:szCs w:val="20"/>
          </w:rPr>
          <w:t>각 연구 별 환자 특성</w:t>
        </w:r>
      </w:ins>
    </w:p>
    <w:p w:rsidR="00AF5C05" w:rsidRPr="00FD47AC" w:rsidRDefault="00AF5C05" w:rsidP="00AF5C05">
      <w:pPr>
        <w:wordWrap/>
        <w:adjustRightInd w:val="0"/>
        <w:jc w:val="left"/>
        <w:rPr>
          <w:ins w:id="634" w:author="Zepie" w:date="2011-02-17T15:35:00Z"/>
          <w:rFonts w:asciiTheme="minorEastAsia" w:hAnsiTheme="minorEastAsia"/>
          <w:b/>
          <w:szCs w:val="20"/>
        </w:rPr>
      </w:pPr>
      <w:proofErr w:type="gramStart"/>
      <w:ins w:id="635" w:author="Zepie" w:date="2011-02-17T15:35:00Z">
        <w:r w:rsidRPr="00FD47AC">
          <w:rPr>
            <w:rFonts w:asciiTheme="minorEastAsia" w:hAnsiTheme="minorEastAsia" w:hint="eastAsia"/>
            <w:b/>
            <w:szCs w:val="20"/>
          </w:rPr>
          <w:t xml:space="preserve">Table </w:t>
        </w:r>
        <w:del w:id="636" w:author="dfg" w:date="2011-02-20T21:50:00Z">
          <w:r w:rsidDel="00345C50">
            <w:rPr>
              <w:rFonts w:asciiTheme="minorEastAsia" w:hAnsiTheme="minorEastAsia" w:hint="eastAsia"/>
              <w:b/>
              <w:szCs w:val="20"/>
            </w:rPr>
            <w:delText>1</w:delText>
          </w:r>
        </w:del>
      </w:ins>
      <w:ins w:id="637" w:author="dfg" w:date="2011-02-20T21:50:00Z">
        <w:r w:rsidR="00345C50">
          <w:rPr>
            <w:rFonts w:asciiTheme="minorEastAsia" w:hAnsiTheme="minorEastAsia" w:hint="eastAsia"/>
            <w:b/>
            <w:szCs w:val="20"/>
          </w:rPr>
          <w:t>2</w:t>
        </w:r>
      </w:ins>
      <w:ins w:id="638" w:author="Zepie" w:date="2011-02-17T15:35:00Z">
        <w:r w:rsidRPr="00FD47AC">
          <w:rPr>
            <w:rFonts w:asciiTheme="minorEastAsia" w:hAnsiTheme="minorEastAsia" w:hint="eastAsia"/>
            <w:b/>
            <w:szCs w:val="20"/>
          </w:rPr>
          <w:t>.</w:t>
        </w:r>
        <w:proofErr w:type="gramEnd"/>
        <w:r w:rsidRPr="00FD47AC">
          <w:rPr>
            <w:rFonts w:asciiTheme="minorEastAsia" w:hAnsiTheme="minorEastAsia" w:hint="eastAsia"/>
            <w:b/>
            <w:szCs w:val="20"/>
          </w:rPr>
          <w:t xml:space="preserve"> </w:t>
        </w:r>
        <w:r w:rsidRPr="00FD47AC">
          <w:rPr>
            <w:rFonts w:asciiTheme="minorEastAsia" w:hAnsiTheme="minorEastAsia" w:cs="Univers-CondensedBold"/>
            <w:b/>
            <w:bCs/>
            <w:kern w:val="0"/>
            <w:szCs w:val="20"/>
          </w:rPr>
          <w:t>Clinical Characteristics of the Patients</w:t>
        </w:r>
      </w:ins>
    </w:p>
    <w:tbl>
      <w:tblPr>
        <w:tblStyle w:val="11"/>
        <w:tblW w:w="11069" w:type="dxa"/>
        <w:tblLook w:val="04A0" w:firstRow="1" w:lastRow="0" w:firstColumn="1" w:lastColumn="0" w:noHBand="0" w:noVBand="1"/>
      </w:tblPr>
      <w:tblGrid>
        <w:gridCol w:w="1772"/>
        <w:gridCol w:w="2415"/>
        <w:gridCol w:w="1739"/>
        <w:gridCol w:w="1675"/>
        <w:gridCol w:w="1766"/>
        <w:gridCol w:w="1702"/>
      </w:tblGrid>
      <w:tr w:rsidR="00AF5C05" w:rsidRPr="00FB03B7" w:rsidTr="009069F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702" w:type="dxa"/>
          <w:trHeight w:val="315"/>
          <w:ins w:id="63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 w:val="restart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64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41" w:author="Zepie" w:date="2011-02-17T15:35:00Z">
              <w:r w:rsidRPr="005760C9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 xml:space="preserve">Wu X 등 </w:t>
              </w:r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</w:ins>
            <w:r w:rsidR="009069F1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ins w:id="642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separate"/>
              </w:r>
              <w:r w:rsidRPr="005760C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[</w:t>
              </w:r>
            </w:ins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instrText xml:space="preserve"> HYPERLINK  \l "_ENREF_18" \o "Wu, 2006 #55" </w:instrText>
            </w:r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separate"/>
            </w:r>
            <w:ins w:id="643" w:author="Zepie" w:date="2011-02-17T15:35:00Z">
              <w:r w:rsidR="009069F1" w:rsidRPr="005760C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18</w:t>
              </w:r>
            </w:ins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end"/>
            </w:r>
            <w:ins w:id="644" w:author="Zepie" w:date="2011-02-17T15:35:00Z">
              <w:r w:rsidRPr="005760C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]</w:t>
              </w:r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64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64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47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O</w:t>
              </w:r>
              <w:r w:rsidRPr="005760C9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D</w:t>
              </w:r>
            </w:ins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64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49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</w:tc>
        <w:tc>
          <w:tcPr>
            <w:tcW w:w="17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65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51" w:author="Zepie" w:date="2011-02-17T15:35:00Z">
              <w:r w:rsidRPr="005760C9">
                <w:rPr>
                  <w:rFonts w:asciiTheme="minorEastAsia" w:hAnsiTheme="minorEastAsia" w:cs="Univers-CondensedOblique"/>
                  <w:i/>
                  <w:i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315"/>
          <w:ins w:id="652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65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E66A34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54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655" w:author="Zepie" w:date="2011-02-17T15:35:00Z">
              <w:r w:rsidRPr="00E66A3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No. of cases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56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657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358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5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659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873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60" w:author="Zepie" w:date="2011-02-17T15:35:00Z"/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340"/>
          <w:ins w:id="66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66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6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64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 xml:space="preserve">Sex (M/F) </w:t>
              </w:r>
            </w:ins>
          </w:p>
        </w:tc>
        <w:tc>
          <w:tcPr>
            <w:tcW w:w="1739" w:type="dxa"/>
            <w:tcBorders>
              <w:top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6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66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230/128</w:t>
              </w:r>
            </w:ins>
          </w:p>
        </w:tc>
        <w:tc>
          <w:tcPr>
            <w:tcW w:w="1675" w:type="dxa"/>
            <w:tcBorders>
              <w:top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6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68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535/338</w:t>
              </w:r>
            </w:ins>
          </w:p>
        </w:tc>
        <w:tc>
          <w:tcPr>
            <w:tcW w:w="1766" w:type="dxa"/>
            <w:tcBorders>
              <w:top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6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70" w:author="Zepie" w:date="2011-02-17T15:35:00Z">
              <w:r w:rsidRPr="005760C9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340"/>
          <w:ins w:id="67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67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7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74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Mean age (</w:t>
              </w:r>
              <w:proofErr w:type="spellStart"/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yr</w:t>
              </w:r>
              <w:proofErr w:type="spellEnd"/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7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76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43.8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7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78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41.5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7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80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wAfter w:w="1702" w:type="dxa"/>
          <w:trHeight w:val="340"/>
          <w:ins w:id="68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68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8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84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Length of symptoms (</w:t>
              </w:r>
              <w:proofErr w:type="spellStart"/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mo</w:t>
              </w:r>
              <w:proofErr w:type="spellEnd"/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8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86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4.8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8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88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5.3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8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90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340"/>
          <w:ins w:id="69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69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9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94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Disc level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9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9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69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698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wAfter w:w="1702" w:type="dxa"/>
          <w:trHeight w:val="227"/>
          <w:ins w:id="69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70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0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702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L3–L4</w:t>
              </w:r>
            </w:ins>
          </w:p>
        </w:tc>
        <w:tc>
          <w:tcPr>
            <w:tcW w:w="1739" w:type="dxa"/>
            <w:tcBorders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0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704" w:author="Zepie" w:date="2011-02-17T15:35:00Z">
              <w:r w:rsidRPr="005760C9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8</w:t>
              </w:r>
            </w:ins>
          </w:p>
        </w:tc>
        <w:tc>
          <w:tcPr>
            <w:tcW w:w="1675" w:type="dxa"/>
            <w:tcBorders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0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706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15</w:t>
              </w:r>
            </w:ins>
          </w:p>
        </w:tc>
        <w:tc>
          <w:tcPr>
            <w:tcW w:w="1766" w:type="dxa"/>
            <w:tcBorders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0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227"/>
          <w:ins w:id="70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70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1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711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L4–L5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1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713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162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1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715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417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1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227"/>
          <w:ins w:id="717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71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19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20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L5–S1  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21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22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215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2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24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498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2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340"/>
          <w:ins w:id="726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72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2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29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Location of herniation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3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31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3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33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wAfter w:w="1702" w:type="dxa"/>
          <w:trHeight w:val="227"/>
          <w:ins w:id="734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73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36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37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Central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3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39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73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4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41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162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4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227"/>
          <w:ins w:id="743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744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4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proofErr w:type="spellStart"/>
            <w:ins w:id="746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Paramedian</w:t>
              </w:r>
              <w:proofErr w:type="spellEnd"/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4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48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281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49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50" w:author="Zepie" w:date="2011-02-17T15:35:00Z">
              <w:r w:rsidRPr="00F1503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710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51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227"/>
          <w:ins w:id="752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75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54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55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Far lateral  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56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57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31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5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59" w:author="Zepie" w:date="2011-02-17T15:35:00Z">
              <w:r w:rsidRPr="005760C9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58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6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340"/>
          <w:ins w:id="76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76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6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64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Mean follow-up (</w:t>
              </w:r>
              <w:proofErr w:type="spellStart"/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mo</w:t>
              </w:r>
              <w:proofErr w:type="spellEnd"/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 xml:space="preserve">) 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6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66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31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6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68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28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69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70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AF5C05" w:rsidRPr="00FB03B7" w:rsidTr="009069F1">
        <w:trPr>
          <w:gridAfter w:val="1"/>
          <w:wAfter w:w="1702" w:type="dxa"/>
          <w:trHeight w:val="168"/>
          <w:ins w:id="77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rPr>
                <w:ins w:id="77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7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74" w:author="Zepie" w:date="2011-02-17T15:35:00Z">
              <w:r w:rsidRPr="005760C9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C</w:t>
              </w:r>
              <w:r w:rsidRPr="005760C9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omplete follow-up</w:t>
              </w:r>
            </w:ins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7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76" w:author="Zepie" w:date="2011-02-17T15:35:00Z">
              <w:r w:rsidRPr="005760C9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350(98%)</w:t>
              </w:r>
            </w:ins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7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778" w:author="Zepie" w:date="2011-02-17T15:35:00Z">
              <w:r w:rsidRPr="005760C9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821(94%)</w:t>
              </w:r>
            </w:ins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C05" w:rsidRPr="005760C9" w:rsidRDefault="00AF5C05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79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156"/>
          <w:ins w:id="780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78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782" w:author="Zepie" w:date="2011-02-17T15:35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Jin KM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ins w:id="783" w:author="Zepie" w:date="2011-02-17T15:35:00Z"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"_ENREF_19" \o "Jin, 2007 #59"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784" w:author="Zepie" w:date="2011-02-17T15:35:00Z">
              <w:r w:rsidR="009069F1"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785" w:author="Zepie" w:date="2011-02-17T15:35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8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87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788" w:author="Zepie" w:date="2011-02-17T15:35:00Z">
              <w:r w:rsidRPr="00E9344E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8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790" w:author="Zepie" w:date="2011-02-17T15:35:00Z">
              <w:r w:rsidRPr="00E9344E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9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151"/>
          <w:ins w:id="792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79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9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795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No. of cases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9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797" w:author="Zepie" w:date="2011-02-17T15:35:00Z">
              <w:r w:rsidRPr="00E9344E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614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9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799" w:author="Zepie" w:date="2011-02-17T15:35:00Z">
              <w:r w:rsidRPr="00E9344E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301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0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"/>
          <w:ins w:id="80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80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03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804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Sex (M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: F)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0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806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392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: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215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0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808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188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: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107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0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10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trHeight w:val="316"/>
          <w:ins w:id="81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81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13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814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 xml:space="preserve">Age (y) 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1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816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44.4 (17-80)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1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818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34.9 (13-83)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19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20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"/>
          <w:ins w:id="82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82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23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824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Level of surgery (%)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2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26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2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28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trHeight w:val="39"/>
          <w:ins w:id="82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83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31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832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L1-2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3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34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4 (0.7)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3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36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 (1.0)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3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38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"/>
          <w:ins w:id="83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84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41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842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L2-3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4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44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17 (2.2)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4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46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 (1.0)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4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48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trHeight w:val="39"/>
          <w:ins w:id="84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85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51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852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L3-4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5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54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32 (5.4)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5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56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17 (5.8)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5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58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  <w:ins w:id="85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86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61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862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L4-5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6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64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325 (57.2)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6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66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191 (64.7)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6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68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trHeight w:val="39"/>
          <w:ins w:id="86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87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71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872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L5-S1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7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74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229 (34.4)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7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76" w:author="Zepie" w:date="2011-02-17T15:35:00Z">
              <w:r w:rsidRPr="00E9344E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81 (27.5)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7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78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151"/>
          <w:ins w:id="87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88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81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882" w:author="Zepie" w:date="2011-02-17T15:35:00Z">
              <w:r w:rsidRPr="00E9344E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C</w:t>
              </w:r>
              <w:r w:rsidRPr="00E9344E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omplete follow-up</w:t>
              </w:r>
              <w:r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 xml:space="preserve"> (n)</w:t>
              </w:r>
            </w:ins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8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84" w:author="Zepie" w:date="2011-02-17T15:35:00Z">
              <w:r w:rsidRPr="00E9344E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607</w:t>
              </w:r>
            </w:ins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8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886" w:author="Zepie" w:date="2011-02-17T15:35:00Z">
              <w:r w:rsidRPr="00E9344E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295</w:t>
              </w:r>
            </w:ins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E9344E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8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315"/>
          <w:ins w:id="88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889" w:author="Zepie" w:date="2011-02-17T15:35:00Z"/>
                <w:rFonts w:ascii="맑은 고딕" w:eastAsia="맑은 고딕" w:hAnsi="맑은 고딕"/>
                <w:noProof/>
              </w:rPr>
            </w:pPr>
            <w:ins w:id="890" w:author="Zepie" w:date="2011-02-17T15:35:00Z">
              <w:r w:rsidRPr="005809F3">
                <w:rPr>
                  <w:rFonts w:ascii="맑은 고딕" w:eastAsia="맑은 고딕" w:hAnsi="맑은 고딕"/>
                  <w:noProof/>
                </w:rPr>
                <w:t>Orlando R</w:t>
              </w:r>
              <w:r>
                <w:rPr>
                  <w:rFonts w:ascii="맑은 고딕" w:eastAsia="맑은 고딕" w:hAnsi="맑은 고딕" w:hint="eastAsia"/>
                  <w:noProof/>
                </w:rPr>
                <w:t xml:space="preserve"> 등 </w:t>
              </w:r>
              <w:r>
                <w:rPr>
                  <w:rFonts w:ascii="맑은 고딕" w:eastAsia="맑은 고딕" w:hAnsi="맑은 고딕"/>
                  <w:noProof/>
                </w:rPr>
                <w:fldChar w:fldCharType="begin"/>
              </w:r>
              <w:r>
                <w:rPr>
                  <w:rFonts w:ascii="맑은 고딕" w:eastAsia="맑은 고딕" w:hAnsi="맑은 고딕"/>
                  <w:noProof/>
                </w:rPr>
  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  </w:r>
              <w:r>
                <w:rPr>
                  <w:rFonts w:ascii="맑은 고딕" w:eastAsia="맑은 고딕" w:hAnsi="맑은 고딕"/>
                  <w:noProof/>
                </w:rPr>
                <w:fldChar w:fldCharType="separate"/>
              </w:r>
              <w:r>
                <w:rPr>
                  <w:rFonts w:ascii="맑은 고딕" w:eastAsia="맑은 고딕" w:hAnsi="맑은 고딕"/>
                  <w:noProof/>
                </w:rPr>
                <w:t>[</w:t>
              </w:r>
            </w:ins>
            <w:r w:rsidR="009069F1">
              <w:rPr>
                <w:rFonts w:ascii="맑은 고딕" w:eastAsia="맑은 고딕" w:hAnsi="맑은 고딕"/>
                <w:noProof/>
              </w:rPr>
              <w:fldChar w:fldCharType="begin"/>
            </w:r>
            <w:r w:rsidR="009069F1">
              <w:rPr>
                <w:rFonts w:ascii="맑은 고딕" w:eastAsia="맑은 고딕" w:hAnsi="맑은 고딕"/>
                <w:noProof/>
              </w:rPr>
              <w:instrText xml:space="preserve"> HYPERLINK  \l "_ENREF_20" \o "Orlando, 2007 #15" </w:instrText>
            </w:r>
            <w:r w:rsidR="009069F1">
              <w:rPr>
                <w:rFonts w:ascii="맑은 고딕" w:eastAsia="맑은 고딕" w:hAnsi="맑은 고딕"/>
                <w:noProof/>
              </w:rPr>
              <w:fldChar w:fldCharType="separate"/>
            </w:r>
            <w:ins w:id="891" w:author="Zepie" w:date="2011-02-17T15:35:00Z">
              <w:r w:rsidR="009069F1">
                <w:rPr>
                  <w:rFonts w:ascii="맑은 고딕" w:eastAsia="맑은 고딕" w:hAnsi="맑은 고딕"/>
                  <w:noProof/>
                </w:rPr>
                <w:t>20</w:t>
              </w:r>
            </w:ins>
            <w:r w:rsidR="009069F1">
              <w:rPr>
                <w:rFonts w:ascii="맑은 고딕" w:eastAsia="맑은 고딕" w:hAnsi="맑은 고딕"/>
                <w:noProof/>
              </w:rPr>
              <w:fldChar w:fldCharType="end"/>
            </w:r>
            <w:ins w:id="892" w:author="Zepie" w:date="2011-02-17T15:35:00Z">
              <w:r>
                <w:rPr>
                  <w:rFonts w:ascii="맑은 고딕" w:eastAsia="맑은 고딕" w:hAnsi="맑은 고딕"/>
                  <w:noProof/>
                </w:rPr>
                <w:t>]</w:t>
              </w:r>
              <w:r>
                <w:rPr>
                  <w:rFonts w:ascii="맑은 고딕" w:eastAsia="맑은 고딕" w:hAnsi="맑은 고딕"/>
                  <w:noProof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9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9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895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9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897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98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899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315"/>
          <w:ins w:id="900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5809F3" w:rsidRDefault="00AF5C05" w:rsidP="009069F1">
            <w:pPr>
              <w:wordWrap/>
              <w:adjustRightInd w:val="0"/>
              <w:jc w:val="center"/>
              <w:rPr>
                <w:ins w:id="901" w:author="Zepie" w:date="2011-02-17T15:35:00Z"/>
                <w:rFonts w:ascii="맑은 고딕" w:eastAsia="맑은 고딕" w:hAnsi="맑은 고딕"/>
                <w:noProof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0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03" w:author="Zepie" w:date="2011-02-17T15:35:00Z">
              <w:r w:rsidRPr="00693CFB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No. of cases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0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905" w:author="Zepie" w:date="2011-02-17T15:35:00Z">
              <w:r w:rsidRPr="00693CFB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19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0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907" w:author="Zepie" w:date="2011-02-17T15:35:00Z">
              <w:r w:rsidRPr="00693CFB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21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08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151"/>
          <w:ins w:id="90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10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11" w:author="Zepie" w:date="2011-02-17T15:35:00Z"/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</w:pPr>
            <w:ins w:id="912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Age (</w:t>
              </w:r>
              <w:proofErr w:type="spellStart"/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yr</w:t>
              </w:r>
              <w:proofErr w:type="spellEnd"/>
              <w:r w:rsidRPr="00693CFB">
                <w:rPr>
                  <w:rFonts w:asciiTheme="minorEastAsia" w:hAnsiTheme="minorEastAsia" w:cs="Optima" w:hint="eastAsia"/>
                  <w:color w:val="auto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1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14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46.0 </w:t>
              </w:r>
              <w:r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693CFB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12.4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1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16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42.0 </w:t>
              </w:r>
              <w:r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693CFB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10.</w:t>
              </w:r>
              <w:r w:rsidRPr="00693CFB">
                <w:rPr>
                  <w:rFonts w:asciiTheme="minorEastAsia" w:hAnsiTheme="minorEastAsia" w:cs="Optima" w:hint="eastAsia"/>
                  <w:color w:val="auto"/>
                  <w:kern w:val="0"/>
                  <w:sz w:val="18"/>
                  <w:szCs w:val="18"/>
                </w:rPr>
                <w:t>7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1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18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0.28</w:t>
              </w:r>
            </w:ins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151"/>
          <w:ins w:id="91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20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2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22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Sex, no. (%)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2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2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2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26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0.31</w:t>
              </w:r>
            </w:ins>
          </w:p>
        </w:tc>
      </w:tr>
      <w:tr w:rsidR="00AF5C05" w:rsidRPr="00FB03B7" w:rsidTr="009069F1">
        <w:trPr>
          <w:gridAfter w:val="1"/>
          <w:wAfter w:w="1702" w:type="dxa"/>
          <w:trHeight w:val="151"/>
          <w:ins w:id="927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28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2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30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Male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3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32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13 (68.4)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3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34" w:author="Zepie" w:date="2011-02-17T15:35:00Z">
              <w:r w:rsidRPr="00693CFB">
                <w:rPr>
                  <w:rFonts w:asciiTheme="minorEastAsia" w:hAnsiTheme="minorEastAsia" w:cs="Optima" w:hint="eastAsia"/>
                  <w:color w:val="auto"/>
                  <w:kern w:val="0"/>
                  <w:sz w:val="18"/>
                  <w:szCs w:val="18"/>
                </w:rPr>
                <w:t>1</w:t>
              </w:r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 (47.6)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3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151"/>
          <w:ins w:id="936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37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3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39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Female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4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41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6 (31.6)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4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43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11 (52.4)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4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21"/>
          <w:ins w:id="945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46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4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48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Duration of symptoms (d)</w:t>
              </w:r>
            </w:ins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4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50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60 (30–210)</w:t>
              </w:r>
            </w:ins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5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52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60 (30–180)</w:t>
              </w:r>
            </w:ins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693CFB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5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54" w:author="Zepie" w:date="2011-02-17T15:35:00Z">
              <w:r w:rsidRPr="00693CFB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0.71</w:t>
              </w:r>
            </w:ins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301"/>
          <w:ins w:id="955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5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957" w:author="Zepie" w:date="2011-02-17T15:35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Sebastian R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lastRenderedPageBreak/>
                <w:fldChar w:fldCharType="begin"/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ins w:id="958" w:author="Zepie" w:date="2011-02-17T15:35:00Z"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"_ENREF_21" \o "Sebastian, 2008  #58"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959" w:author="Zepie" w:date="2011-02-17T15:35:00Z">
              <w:r w:rsidR="009069F1"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960" w:author="Zepie" w:date="2011-02-17T15:35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6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62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963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6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965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6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21"/>
          <w:ins w:id="967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6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6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70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No. of cases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7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72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100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7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74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100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7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21"/>
          <w:ins w:id="976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7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7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79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Sex (M</w:t>
              </w:r>
              <w:r w:rsidRPr="00425296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: F)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8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81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84 : 116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8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105"/>
          <w:ins w:id="983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8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8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86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Age (</w:t>
              </w:r>
              <w:proofErr w:type="spellStart"/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yr</w:t>
              </w:r>
              <w:proofErr w:type="spellEnd"/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8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988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20~68</w:t>
              </w:r>
              <w:r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(mean 43)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8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105"/>
          <w:ins w:id="990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91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9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993" w:author="Zepie" w:date="2011-02-17T15:35:00Z">
              <w:r w:rsidRPr="00425296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>D</w:t>
              </w:r>
              <w:r w:rsidRPr="00425296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>uration of pain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94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995" w:author="Zepie" w:date="2011-02-17T15:35:00Z">
              <w:r w:rsidRPr="00425296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 xml:space="preserve">1 day </w:t>
              </w:r>
              <w:r w:rsidRPr="00425296">
                <w:rPr>
                  <w:rFonts w:asciiTheme="minorEastAsia" w:hAnsiTheme="minorEastAsia" w:cs="Sabon-Roman" w:hint="eastAsia"/>
                  <w:kern w:val="0"/>
                  <w:sz w:val="18"/>
                  <w:szCs w:val="18"/>
                </w:rPr>
                <w:t>~</w:t>
              </w:r>
              <w:r w:rsidRPr="00425296">
                <w:rPr>
                  <w:rFonts w:asciiTheme="minorEastAsia" w:hAnsiTheme="minorEastAsia" w:cs="Sabon-Roman"/>
                  <w:kern w:val="0"/>
                  <w:sz w:val="18"/>
                  <w:szCs w:val="18"/>
                </w:rPr>
                <w:t xml:space="preserve"> 16months (mean, 82 days)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996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105"/>
          <w:ins w:id="997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998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99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000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Level of surgery (</w:t>
              </w:r>
              <w:r w:rsidRPr="00425296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>n</w:t>
              </w:r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01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02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0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63"/>
          <w:ins w:id="1004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1005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06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007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L1-2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0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09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0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1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11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2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1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63"/>
          <w:ins w:id="1013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1014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15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016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L2-3</w:t>
              </w:r>
            </w:ins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1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18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5</w:t>
              </w:r>
            </w:ins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19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20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7</w:t>
              </w:r>
            </w:ins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21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63"/>
          <w:ins w:id="1022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102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24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025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L3-4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26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27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25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2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29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19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30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63"/>
          <w:ins w:id="103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1032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33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034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L4-5</w:t>
              </w:r>
            </w:ins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3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36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31</w:t>
              </w:r>
            </w:ins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3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38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33</w:t>
              </w:r>
            </w:ins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39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63"/>
          <w:ins w:id="1040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1041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42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043" w:author="Zepie" w:date="2011-02-17T15:35:00Z">
              <w:r w:rsidRPr="00425296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L5-S1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44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45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39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46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47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38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4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wAfter w:w="1702" w:type="dxa"/>
          <w:trHeight w:val="157"/>
          <w:ins w:id="104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105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51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52" w:author="Zepie" w:date="2011-02-17T15:35:00Z">
              <w:r w:rsidRPr="00425296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C</w:t>
              </w:r>
              <w:r w:rsidRPr="00425296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omplete follow-up(n)</w:t>
              </w:r>
            </w:ins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53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54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87</w:t>
              </w:r>
            </w:ins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425296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5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1056" w:author="Zepie" w:date="2011-02-17T15:35:00Z">
              <w:r w:rsidRPr="00425296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91</w:t>
              </w:r>
            </w:ins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5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21"/>
          <w:ins w:id="105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rPr>
                <w:ins w:id="105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060" w:author="Zepie" w:date="2011-02-17T15:35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Kotryna V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"_ENREF_22" \o "Kotryna, 2010  #11"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1061" w:author="Zepie" w:date="2011-02-17T15:35:00Z">
              <w:r w:rsidR="009069F1"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ins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1062" w:author="Zepie" w:date="2011-02-17T15:35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63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6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65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6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067" w:author="Zepie" w:date="2011-02-17T15:35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C05" w:rsidRPr="00FB03B7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68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21"/>
          <w:ins w:id="106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07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7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72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No. of cases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7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74" w:author="Zepie" w:date="2011-02-17T15:35:00Z">
              <w:r w:rsidRPr="009C4DD0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50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7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76" w:author="Zepie" w:date="2011-02-17T15:35:00Z">
              <w:r w:rsidRPr="009C4DD0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50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7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21"/>
          <w:ins w:id="107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07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8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81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Sex (M</w:t>
              </w:r>
              <w:r w:rsidRPr="009C4DD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</w:t>
              </w:r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: F)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8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83" w:author="Zepie" w:date="2011-02-17T15:35:00Z">
              <w:r w:rsidRPr="009C4DD0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53 : 47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8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240"/>
          <w:ins w:id="1085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08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8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88" w:author="Zepie" w:date="2011-02-17T15:35:00Z">
              <w:r w:rsidRPr="009C4DD0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Age (</w:t>
              </w:r>
              <w:proofErr w:type="spellStart"/>
              <w:r w:rsidRPr="009C4DD0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yr</w:t>
              </w:r>
              <w:proofErr w:type="spellEnd"/>
              <w:r w:rsidRPr="009C4DD0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8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090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43 </w:t>
              </w:r>
              <w:r w:rsidRPr="009C4DD0">
                <w:rPr>
                  <w:rFonts w:asciiTheme="minorEastAsia" w:hAnsiTheme="minorEastAsia" w:cs="AdvTir_symb"/>
                  <w:kern w:val="0"/>
                  <w:sz w:val="18"/>
                  <w:szCs w:val="18"/>
                </w:rPr>
                <w:t xml:space="preserve">± 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1 ( 21</w:t>
              </w:r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~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 76)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9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240"/>
          <w:ins w:id="1092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09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94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095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Level of surgery (</w:t>
              </w:r>
              <w:r w:rsidRPr="009C4DD0"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>%</w:t>
              </w:r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96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097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240"/>
          <w:ins w:id="109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099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00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101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L2-3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02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1103" w:author="Zepie" w:date="2011-02-17T15:35:00Z"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>2.4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04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81"/>
          <w:ins w:id="1105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106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07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108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L3-4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09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1110" w:author="Zepie" w:date="2011-02-17T15:35:00Z"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>3.4</w:t>
              </w:r>
            </w:ins>
          </w:p>
        </w:tc>
        <w:tc>
          <w:tcPr>
            <w:tcW w:w="176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11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78"/>
          <w:ins w:id="1112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11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14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115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L4-5</w:t>
              </w:r>
            </w:ins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16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1117" w:author="Zepie" w:date="2011-02-17T15:35:00Z"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>44.8</w:t>
              </w:r>
            </w:ins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1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78"/>
          <w:ins w:id="111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12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21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122" w:author="Zepie" w:date="2011-02-17T15:35:00Z">
              <w:r w:rsidRPr="009C4DD0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L5-S1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23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1124" w:author="Zepie" w:date="2011-02-17T15:35:00Z"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>49.4</w:t>
              </w:r>
            </w:ins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2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81"/>
          <w:ins w:id="1126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127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28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129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Duration (months)</w:t>
              </w:r>
            </w:ins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30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31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78"/>
          <w:ins w:id="1132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133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34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135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Low back pain</w:t>
              </w:r>
            </w:ins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36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1137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83 </w:t>
              </w:r>
              <w:r w:rsidRPr="009C4DD0">
                <w:rPr>
                  <w:rFonts w:asciiTheme="minorEastAsia" w:hAnsiTheme="minorEastAsia" w:cs="AdvTir_symb"/>
                  <w:kern w:val="0"/>
                  <w:sz w:val="18"/>
                  <w:szCs w:val="18"/>
                </w:rPr>
                <w:t xml:space="preserve">± 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11 </w:t>
              </w:r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>(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0.25</w:t>
              </w:r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~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 360)</w:t>
              </w:r>
            </w:ins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38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AF5C05" w:rsidRPr="009C4DD0" w:rsidTr="009069F1">
        <w:trPr>
          <w:gridAfter w:val="1"/>
          <w:wAfter w:w="1702" w:type="dxa"/>
          <w:trHeight w:val="187"/>
          <w:ins w:id="113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rPr>
                <w:ins w:id="1140" w:author="Zepie" w:date="2011-02-17T15:35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41" w:author="Zepie" w:date="2011-02-17T15:35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1142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Leg pain</w:t>
              </w:r>
            </w:ins>
          </w:p>
        </w:tc>
        <w:tc>
          <w:tcPr>
            <w:tcW w:w="3414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43" w:author="Zepie" w:date="2011-02-17T15:35:00Z"/>
                <w:rFonts w:asciiTheme="minorEastAsia" w:hAnsiTheme="minorEastAsia" w:cs="AdvPTimes"/>
                <w:kern w:val="0"/>
                <w:sz w:val="18"/>
                <w:szCs w:val="18"/>
              </w:rPr>
            </w:pPr>
            <w:ins w:id="1144" w:author="Zepie" w:date="2011-02-17T15:35:00Z"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7 </w:t>
              </w:r>
              <w:r w:rsidRPr="009C4DD0">
                <w:rPr>
                  <w:rFonts w:asciiTheme="minorEastAsia" w:hAnsiTheme="minorEastAsia" w:cs="AdvTir_symb"/>
                  <w:kern w:val="0"/>
                  <w:sz w:val="18"/>
                  <w:szCs w:val="18"/>
                </w:rPr>
                <w:t xml:space="preserve">± 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>1 (0.25</w:t>
              </w:r>
              <w:r w:rsidRPr="009C4DD0">
                <w:rPr>
                  <w:rFonts w:asciiTheme="minorEastAsia" w:hAnsiTheme="minorEastAsia" w:cs="AdvPTimes" w:hint="eastAsia"/>
                  <w:kern w:val="0"/>
                  <w:sz w:val="18"/>
                  <w:szCs w:val="18"/>
                </w:rPr>
                <w:t xml:space="preserve"> ~</w:t>
              </w:r>
              <w:r w:rsidRPr="009C4DD0">
                <w:rPr>
                  <w:rFonts w:asciiTheme="minorEastAsia" w:hAnsiTheme="minorEastAsia" w:cs="AdvPTimes"/>
                  <w:kern w:val="0"/>
                  <w:sz w:val="18"/>
                  <w:szCs w:val="18"/>
                </w:rPr>
                <w:t xml:space="preserve"> 84)</w:t>
              </w:r>
            </w:ins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AF5C05" w:rsidRPr="009C4DD0" w:rsidRDefault="00AF5C05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45" w:author="Zepie" w:date="2011-02-17T15:35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</w:tbl>
    <w:p w:rsidR="00AF5C05" w:rsidDel="00345C50" w:rsidRDefault="00AF5C05" w:rsidP="00510629">
      <w:pPr>
        <w:rPr>
          <w:del w:id="1146" w:author="Zepie" w:date="2011-02-17T15:36:00Z"/>
          <w:rFonts w:eastAsiaTheme="minorHAnsi" w:cs="AdvP8585" w:hint="eastAsia"/>
          <w:b/>
          <w:kern w:val="0"/>
          <w:szCs w:val="20"/>
        </w:rPr>
      </w:pPr>
    </w:p>
    <w:p w:rsidR="00510629" w:rsidDel="00AF5C05" w:rsidRDefault="00510629" w:rsidP="00510629">
      <w:pPr>
        <w:wordWrap/>
        <w:adjustRightInd w:val="0"/>
        <w:jc w:val="left"/>
        <w:rPr>
          <w:del w:id="1147" w:author="Zepie" w:date="2011-02-17T15:35:00Z"/>
          <w:rFonts w:ascii="Univers-Condensed" w:hAnsi="Univers-Condensed" w:cs="Univers-Condensed"/>
          <w:kern w:val="0"/>
          <w:sz w:val="16"/>
          <w:szCs w:val="16"/>
        </w:rPr>
      </w:pPr>
      <w:del w:id="1148" w:author="Zepie" w:date="2011-02-17T15:35:00Z">
        <w:r w:rsidDel="00AF5C05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Table 1</w:delText>
        </w:r>
        <w:r w:rsidDel="00AF5C05">
          <w:rPr>
            <w:rFonts w:ascii="Univers-CondensedBold" w:hAnsi="Univers-CondensedBold" w:cs="Univers-CondensedBold"/>
            <w:b/>
            <w:bCs/>
            <w:kern w:val="0"/>
            <w:szCs w:val="20"/>
          </w:rPr>
          <w:delText>. Comparisons of Perioperative Parameters</w:delText>
        </w:r>
        <w:r w:rsidDel="00AF5C05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 xml:space="preserve"> </w:delText>
        </w:r>
        <w:r w:rsidDel="00AF5C05">
          <w:rPr>
            <w:rFonts w:ascii="Univers-CondensedBold" w:hAnsi="Univers-CondensedBold" w:cs="Univers-CondensedBold"/>
            <w:b/>
            <w:bCs/>
            <w:kern w:val="0"/>
            <w:szCs w:val="20"/>
          </w:rPr>
          <w:delText xml:space="preserve">Between </w:delText>
        </w:r>
        <w:r w:rsidDel="00AF5C05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 xml:space="preserve">OD and </w:delText>
        </w:r>
        <w:r w:rsidDel="00AF5C05">
          <w:rPr>
            <w:rFonts w:ascii="Univers-CondensedBold" w:hAnsi="Univers-CondensedBold" w:cs="Univers-CondensedBold"/>
            <w:b/>
            <w:bCs/>
            <w:kern w:val="0"/>
            <w:szCs w:val="20"/>
          </w:rPr>
          <w:delText xml:space="preserve">MED </w:delText>
        </w:r>
        <w:r w:rsidDel="00AF5C05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groups</w:delText>
        </w:r>
      </w:del>
    </w:p>
    <w:tbl>
      <w:tblPr>
        <w:tblStyle w:val="10"/>
        <w:tblW w:w="11069" w:type="dxa"/>
        <w:tblLook w:val="04A0" w:firstRow="1" w:lastRow="0" w:firstColumn="1" w:lastColumn="0" w:noHBand="0" w:noVBand="1"/>
      </w:tblPr>
      <w:tblGrid>
        <w:gridCol w:w="1772"/>
        <w:gridCol w:w="2415"/>
        <w:gridCol w:w="1739"/>
        <w:gridCol w:w="1675"/>
        <w:gridCol w:w="1766"/>
        <w:gridCol w:w="1702"/>
      </w:tblGrid>
      <w:tr w:rsidR="009A22D7" w:rsidRPr="00FB03B7" w:rsidDel="00AF5C05" w:rsidTr="009F02E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45" w:type="dxa"/>
          <w:del w:id="114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 w:val="restart"/>
            <w:shd w:val="clear" w:color="auto" w:fill="auto"/>
            <w:vAlign w:val="center"/>
          </w:tcPr>
          <w:p w:rsidR="00510629" w:rsidRPr="00FB03B7" w:rsidDel="00AF5C05" w:rsidRDefault="00510629" w:rsidP="009069F1">
            <w:pPr>
              <w:wordWrap/>
              <w:adjustRightInd w:val="0"/>
              <w:jc w:val="center"/>
              <w:rPr>
                <w:del w:id="115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5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delText xml:space="preserve">Wu X 등 </w:delText>
              </w:r>
              <w:r w:rsidR="0050794E" w:rsidRPr="00FB03B7" w:rsidDel="00AF5C05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  <w:r w:rsidR="00697226" w:rsidDel="00AF5C05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delInstrText>
              </w:r>
              <w:r w:rsidR="0050794E" w:rsidRPr="00FB03B7" w:rsidDel="00AF5C05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separate"/>
              </w:r>
              <w:r w:rsidRPr="00510629" w:rsidDel="00AF5C05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instrText xml:space="preserve"> HYPERLINK  \l "_ENREF_18" \o "Wu, 2006 #55" </w:instrText>
            </w:r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separate"/>
            </w:r>
            <w:del w:id="1152" w:author="Zepie" w:date="2011-02-17T15:35:00Z">
              <w:r w:rsidR="009069F1" w:rsidRPr="00510629" w:rsidDel="00AF5C05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delText>18</w:delText>
              </w:r>
            </w:del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end"/>
            </w:r>
            <w:del w:id="1153" w:author="Zepie" w:date="2011-02-17T15:35:00Z">
              <w:r w:rsidRPr="00510629" w:rsidDel="00AF5C05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delText>]</w:delText>
              </w:r>
              <w:r w:rsidR="0050794E" w:rsidRPr="00FB03B7" w:rsidDel="00AF5C05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15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15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56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O</w:delText>
              </w:r>
              <w:r w:rsidRPr="00FB03B7" w:rsidDel="00AF5C05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delText>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15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58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 xml:space="preserve">(N </w:delText>
              </w:r>
              <w:r w:rsidRPr="00FB03B7" w:rsidDel="00AF5C05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delText>=</w:delText>
              </w:r>
              <w:r w:rsidRPr="00FB03B7" w:rsidDel="00AF5C05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358)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15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60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16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62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 xml:space="preserve">(N </w:delText>
              </w:r>
              <w:r w:rsidRPr="00FB03B7" w:rsidDel="00AF5C05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delText>=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873)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16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64" w:author="Zepie" w:date="2011-02-17T15:35:00Z">
              <w:r w:rsidRPr="00FB03B7" w:rsidDel="00AF5C05">
                <w:rPr>
                  <w:rFonts w:asciiTheme="minorEastAsia" w:hAnsiTheme="minorEastAsia" w:cs="Univers-CondensedOblique"/>
                  <w:i/>
                  <w:iCs/>
                  <w:color w:val="auto"/>
                  <w:kern w:val="0"/>
                  <w:sz w:val="18"/>
                  <w:szCs w:val="18"/>
                </w:rPr>
                <w:delText>P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del w:id="1165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16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16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68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Hospital stay (days)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16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70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7.3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17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72" w:author="Zepie" w:date="2011-02-17T15:35:00Z">
              <w:r w:rsidRPr="0084098F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delText>4.8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17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74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0.05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del w:id="1175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17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17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78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Blood loss (mL)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17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80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135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18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82" w:author="Zepie" w:date="2011-02-17T15:35:00Z">
              <w:r w:rsidRPr="0084098F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delText>44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18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84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0.001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del w:id="1185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18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18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88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Mean time to return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18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90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to work (days)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19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92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21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19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94" w:author="Zepie" w:date="2011-02-17T15:35:00Z">
              <w:r w:rsidRPr="0084098F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delText>15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19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196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0.05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del w:id="1197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19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19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00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Operative time (min)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01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02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66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0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04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56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0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06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&gt;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0.1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del w:id="1207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208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0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1210"/>
            <w:del w:id="1211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The use of</w:delText>
              </w:r>
              <w:r w:rsidRPr="00FB03B7" w:rsidDel="00AF5C05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analgesic</w:delText>
              </w:r>
            </w:del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12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13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157</w:delText>
              </w:r>
            </w:del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1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15" w:author="Zepie" w:date="2011-02-17T15:35:00Z">
              <w:r w:rsidRPr="0084098F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delText>132</w:delText>
              </w:r>
            </w:del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16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17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0.005</w:delText>
              </w:r>
              <w:commentRangeEnd w:id="1210"/>
              <w:r w:rsidR="0084098F" w:rsidDel="00AF5C05">
                <w:rPr>
                  <w:rStyle w:val="a6"/>
                  <w:color w:val="auto"/>
                </w:rPr>
                <w:commentReference w:id="1210"/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del w:id="121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21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2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1221"/>
            <w:del w:id="1222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Complications</w:delText>
              </w:r>
            </w:del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2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24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35</w:delText>
              </w:r>
            </w:del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2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26" w:author="Zepie" w:date="2011-02-17T15:35:00Z">
              <w:r w:rsidRPr="0084098F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19</w:delText>
              </w:r>
            </w:del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27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28" w:author="Zepie" w:date="2011-02-17T15:35:00Z">
              <w:r w:rsidRPr="00FB03B7" w:rsidDel="00AF5C05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delText>&gt;</w:delText>
              </w:r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0.05</w:delText>
              </w:r>
              <w:commentRangeEnd w:id="1221"/>
              <w:r w:rsidR="0084098F" w:rsidDel="00AF5C05">
                <w:rPr>
                  <w:rStyle w:val="a6"/>
                  <w:color w:val="auto"/>
                </w:rPr>
                <w:commentReference w:id="1221"/>
              </w:r>
            </w:del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trHeight w:val="156"/>
          <w:del w:id="1229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069F1">
            <w:pPr>
              <w:wordWrap/>
              <w:adjustRightInd w:val="0"/>
              <w:jc w:val="center"/>
              <w:rPr>
                <w:del w:id="1230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31" w:author="Zepie" w:date="2011-02-17T15:35:00Z">
              <w:r w:rsidRPr="00FB03B7" w:rsidDel="00AF5C05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delText>Kotryna V</w:delText>
              </w:r>
              <w:r w:rsidRPr="00FB03B7" w:rsidDel="00AF5C05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delText xml:space="preserve"> 등 </w:delText>
              </w:r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del w:id="1232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"_ENREF_22" \o "Kotryna, 2010  #11"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22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del w:id="1233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3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35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3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OD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37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38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50)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39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40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41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42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50)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43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wAfter w:w="1845" w:type="dxa"/>
          <w:trHeight w:val="151"/>
          <w:del w:id="1244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24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4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47" w:author="Zepie" w:date="2011-02-17T15:35:00Z">
              <w:r w:rsidRPr="00FB03B7" w:rsidDel="00AF5C05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delText>R</w:delText>
              </w:r>
              <w:r w:rsidRPr="00FB03B7" w:rsidDel="00AF5C05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delText>eturn-to-work status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4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249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64%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5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25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60%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5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BB412D" w:rsidRPr="00FB03B7" w:rsidDel="00AF5C05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  <w:del w:id="1253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25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55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56" w:author="Zepie" w:date="2011-02-17T15:35:00Z">
              <w:r w:rsidRPr="00FB03B7" w:rsidDel="00AF5C05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delText>C</w:delText>
              </w:r>
              <w:r w:rsidRPr="00FB03B7" w:rsidDel="00AF5C05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delText>onsumption of analgesics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5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258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57%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5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260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43%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6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62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wAfter w:w="1845" w:type="dxa"/>
          <w:trHeight w:val="151"/>
          <w:del w:id="1263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264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65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66" w:author="Zepie" w:date="2011-02-17T15:35:00Z">
              <w:r w:rsidRPr="00FB03B7" w:rsidDel="00AF5C05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delText>F</w:delText>
              </w:r>
              <w:r w:rsidRPr="00FB03B7" w:rsidDel="00AF5C05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delText>ailed back</w:delText>
              </w:r>
              <w:r w:rsidRPr="00FB03B7" w:rsidDel="00AF5C05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delText>surgery syndrome (FBSS) along with reherniation</w:delText>
              </w:r>
            </w:del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6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268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9%</w:delText>
              </w:r>
            </w:del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6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270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0%</w:delText>
              </w:r>
            </w:del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7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trHeight w:val="151"/>
          <w:del w:id="1272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069F1">
            <w:pPr>
              <w:wordWrap/>
              <w:adjustRightInd w:val="0"/>
              <w:jc w:val="center"/>
              <w:rPr>
                <w:del w:id="127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274" w:author="Zepie" w:date="2011-02-17T15:35:00Z">
              <w:r w:rsidRPr="00FB03B7" w:rsidDel="00AF5C05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delText>Sebastian R</w:delText>
              </w:r>
              <w:r w:rsidRPr="00FB03B7" w:rsidDel="00AF5C05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delText xml:space="preserve"> 등 </w:delText>
              </w:r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lastRenderedPageBreak/>
                <w:fldChar w:fldCharType="begin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del w:id="1275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"_ENREF_21" \o "Sebastian, 2008  #58"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21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del w:id="1276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77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78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79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OD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80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8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lastRenderedPageBreak/>
                <w:delText>(N = 87)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82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83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lastRenderedPageBreak/>
                <w:delText>MED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8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85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lastRenderedPageBreak/>
                <w:delText>(N = 91)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28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287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lastRenderedPageBreak/>
                <w:delText>P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151"/>
          <w:del w:id="128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289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9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291" w:author="Zepie" w:date="2011-02-17T15:35:00Z">
              <w:r w:rsidRPr="00FB03B7" w:rsidDel="00AF5C05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delText>M</w:delText>
              </w:r>
              <w:r w:rsidRPr="00FB03B7" w:rsidDel="00AF5C05">
                <w:rPr>
                  <w:rFonts w:asciiTheme="minorEastAsia" w:hAnsiTheme="minorEastAsia" w:cs="Sabon-Roman"/>
                  <w:color w:val="auto"/>
                  <w:kern w:val="0"/>
                  <w:sz w:val="18"/>
                  <w:szCs w:val="18"/>
                </w:rPr>
                <w:delText>ean operating time</w:delText>
              </w:r>
            </w:del>
            <w:ins w:id="1292" w:author="Inje University Medical College" w:date="2011-01-07T11:36:00Z">
              <w:del w:id="1293" w:author="Zepie" w:date="2011-02-17T15:35:00Z">
                <w:r w:rsidR="0084098F" w:rsidDel="00AF5C05">
                  <w:rPr>
                    <w:rFonts w:asciiTheme="minorEastAsia" w:hAnsiTheme="minorEastAsia" w:cs="Sabon-Roman" w:hint="eastAsia"/>
                    <w:color w:val="auto"/>
                    <w:kern w:val="0"/>
                    <w:sz w:val="18"/>
                    <w:szCs w:val="18"/>
                  </w:rPr>
                  <w:delText xml:space="preserve"> </w:delText>
                </w:r>
              </w:del>
            </w:ins>
            <w:del w:id="1294" w:author="Zepie" w:date="2011-02-17T15:35:00Z">
              <w:r w:rsidRPr="00FB03B7" w:rsidDel="00AF5C05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delText>(min)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9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29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43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29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commentRangeStart w:id="1298"/>
            <w:del w:id="1299" w:author="Zepie" w:date="2011-02-17T15:35:00Z">
              <w:r w:rsidRPr="0084098F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delText>22</w:delText>
              </w:r>
              <w:commentRangeEnd w:id="1298"/>
              <w:r w:rsidR="0084098F" w:rsidDel="00AF5C05">
                <w:rPr>
                  <w:rStyle w:val="a6"/>
                  <w:color w:val="auto"/>
                </w:rPr>
                <w:commentReference w:id="1298"/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0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0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&lt;0.001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trHeight w:val="151"/>
          <w:del w:id="1302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303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0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05" w:author="Zepie" w:date="2011-02-17T15:35:00Z">
              <w:r w:rsidRPr="00FB03B7" w:rsidDel="00AF5C05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Blood loss (mL)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0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07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45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0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09" w:author="Zepie" w:date="2011-02-17T15:35:00Z">
              <w:r w:rsidRPr="0084098F" w:rsidDel="00AF5C05">
                <w:rPr>
                  <w:rFonts w:asciiTheme="minorEastAsia" w:hAnsiTheme="minorEastAsia" w:cs="Univers-Condensed"/>
                  <w:bCs/>
                  <w:color w:val="auto"/>
                  <w:kern w:val="0"/>
                  <w:sz w:val="18"/>
                  <w:szCs w:val="18"/>
                  <w:highlight w:val="yellow"/>
                </w:rPr>
                <w:delText>N</w:delText>
              </w:r>
              <w:r w:rsidRPr="0084098F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delText>o measurable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1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wAfter w:w="1845" w:type="dxa"/>
          <w:trHeight w:val="151"/>
          <w:del w:id="1311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312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1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14" w:author="Zepie" w:date="2011-02-17T15:35:00Z">
              <w:r w:rsidRPr="00FB03B7" w:rsidDel="00AF5C05">
                <w:rPr>
                  <w:rFonts w:asciiTheme="minorEastAsia" w:hAnsiTheme="minorEastAsia" w:cs="Sabon-Roman"/>
                  <w:color w:val="auto"/>
                  <w:kern w:val="0"/>
                  <w:sz w:val="18"/>
                  <w:szCs w:val="18"/>
                </w:rPr>
                <w:delText>Access-related osseous resection</w:delText>
              </w:r>
            </w:del>
            <w:ins w:id="1315" w:author="Inje University Medical College" w:date="2011-01-07T11:36:00Z">
              <w:del w:id="1316" w:author="Zepie" w:date="2011-02-17T15:35:00Z">
                <w:r w:rsidR="0084098F" w:rsidDel="00AF5C05">
                  <w:rPr>
                    <w:rFonts w:asciiTheme="minorEastAsia" w:hAnsiTheme="minorEastAsia" w:cs="Sabon-Roman" w:hint="eastAsia"/>
                    <w:color w:val="auto"/>
                    <w:kern w:val="0"/>
                    <w:sz w:val="18"/>
                    <w:szCs w:val="18"/>
                  </w:rPr>
                  <w:delText xml:space="preserve"> </w:delText>
                </w:r>
              </w:del>
            </w:ins>
            <w:del w:id="1317" w:author="Zepie" w:date="2011-02-17T15:35:00Z">
              <w:r w:rsidRPr="00FB03B7" w:rsidDel="00AF5C05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delText>(case)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1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19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91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2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2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13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2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trHeight w:val="151"/>
          <w:del w:id="1323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324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2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2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Mild complication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2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28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12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2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30" w:author="Zepie" w:date="2011-02-17T15:35:00Z">
              <w:r w:rsidRPr="0084098F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delText>3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3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32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&lt;0.05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21"/>
          <w:del w:id="1333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334" w:author="Zepie" w:date="2011-02-17T15:35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35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36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Recurrence</w:delText>
              </w:r>
            </w:del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3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38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5</w:delText>
              </w:r>
            </w:del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39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40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6</w:delText>
              </w:r>
            </w:del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41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trHeight w:val="21"/>
          <w:del w:id="1342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069F1">
            <w:pPr>
              <w:wordWrap/>
              <w:adjustRightInd w:val="0"/>
              <w:jc w:val="center"/>
              <w:rPr>
                <w:del w:id="1343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del w:id="1344" w:author="Zepie" w:date="2011-02-17T15:35:00Z">
              <w:r w:rsidRPr="00FB03B7" w:rsidDel="00AF5C05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delText>Jin KM</w:delText>
              </w:r>
              <w:r w:rsidRPr="00FB03B7" w:rsidDel="00AF5C05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delText xml:space="preserve"> 등 </w:delText>
              </w:r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del w:id="1345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"_ENREF_19" \o "Jin, 2007 #59"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19</w: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del w:id="1346" w:author="Zepie" w:date="2011-02-17T15:35:00Z">
              <w:r w:rsidR="0050794E" w:rsidRPr="00FB03B7" w:rsidDel="00AF5C05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47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48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349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OD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50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35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607)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52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353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5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355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295)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5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357" w:author="Zepie" w:date="2011-02-17T15:35:00Z">
              <w:r w:rsidRPr="00FB03B7" w:rsidDel="00AF5C05">
                <w:rPr>
                  <w:rFonts w:asciiTheme="minorEastAsia" w:hAnsiTheme="minorEastAsia" w:cs="Univers-Condensed"/>
                  <w:b/>
                  <w:bCs/>
                  <w:color w:val="auto"/>
                  <w:kern w:val="0"/>
                  <w:sz w:val="18"/>
                  <w:szCs w:val="18"/>
                </w:rPr>
                <w:delText>P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21"/>
          <w:del w:id="135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35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6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61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Operation time (min)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6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63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 xml:space="preserve">64.6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AdvTT32a07b98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28.7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6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65" w:author="Zepie" w:date="2011-02-17T15:35:00Z">
              <w:r w:rsidRPr="009F0029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  <w:highlight w:val="yellow"/>
                </w:rPr>
                <w:delText>53.0</w:delText>
              </w:r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AdvTT32a07b98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13.0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6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67" w:author="Zepie" w:date="2011-02-17T15:35:00Z">
              <w:r w:rsidRPr="00FB03B7" w:rsidDel="00AF5C05">
                <w:rPr>
                  <w:rFonts w:asciiTheme="minorEastAsia" w:hAnsiTheme="minorEastAsia" w:cs="AdvTT454a7a89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.001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trHeight w:val="21"/>
          <w:del w:id="136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36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7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71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No. of surgical complication (%)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7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73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10 (1.98)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7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75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9 (3.05)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7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77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NS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21"/>
          <w:del w:id="137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379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8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81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No. of reop (%)</w:delText>
              </w:r>
            </w:del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8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83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38 (6.3)</w:delText>
              </w:r>
            </w:del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84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85" w:author="Zepie" w:date="2011-02-17T15:35:00Z">
              <w:r w:rsidRPr="00FB03B7" w:rsidDel="00AF5C05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delText>28 (9.5)</w:delText>
              </w:r>
            </w:del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38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387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delText>NS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trHeight w:val="21"/>
          <w:del w:id="1388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069F1">
            <w:pPr>
              <w:wordWrap/>
              <w:adjustRightInd w:val="0"/>
              <w:jc w:val="center"/>
              <w:rPr>
                <w:del w:id="1389" w:author="Zepie" w:date="2011-02-17T15:35:00Z"/>
                <w:rFonts w:ascii="맑은 고딕" w:eastAsia="맑은 고딕" w:hAnsi="맑은 고딕"/>
                <w:noProof/>
              </w:rPr>
            </w:pPr>
            <w:del w:id="1390" w:author="Zepie" w:date="2011-02-17T15:35:00Z">
              <w:r w:rsidRPr="005809F3" w:rsidDel="00AF5C05">
                <w:rPr>
                  <w:rFonts w:ascii="맑은 고딕" w:eastAsia="맑은 고딕" w:hAnsi="맑은 고딕"/>
                  <w:noProof/>
                </w:rPr>
                <w:delText>Orlando R</w:delText>
              </w:r>
              <w:r w:rsidDel="00AF5C05">
                <w:rPr>
                  <w:rFonts w:ascii="맑은 고딕" w:eastAsia="맑은 고딕" w:hAnsi="맑은 고딕" w:hint="eastAsia"/>
                  <w:noProof/>
                </w:rPr>
                <w:delText xml:space="preserve"> 등 </w:delText>
              </w:r>
              <w:r w:rsidR="0050794E" w:rsidDel="00AF5C05">
                <w:rPr>
                  <w:rFonts w:ascii="맑은 고딕" w:eastAsia="맑은 고딕" w:hAnsi="맑은 고딕"/>
                  <w:noProof/>
                </w:rPr>
                <w:fldChar w:fldCharType="begin"/>
              </w:r>
            </w:del>
            <w:r w:rsidR="009069F1">
              <w:rPr>
                <w:rFonts w:ascii="맑은 고딕" w:eastAsia="맑은 고딕" w:hAnsi="맑은 고딕"/>
                <w:noProof/>
              </w:rPr>
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del w:id="1391" w:author="Zepie" w:date="2011-02-17T15:35:00Z">
              <w:r w:rsidR="0050794E" w:rsidDel="00AF5C05">
                <w:rPr>
                  <w:rFonts w:ascii="맑은 고딕" w:eastAsia="맑은 고딕" w:hAnsi="맑은 고딕"/>
                  <w:noProof/>
                </w:rPr>
                <w:fldChar w:fldCharType="separate"/>
              </w:r>
            </w:del>
            <w:r w:rsidR="009069F1">
              <w:rPr>
                <w:rFonts w:ascii="맑은 고딕" w:eastAsia="맑은 고딕" w:hAnsi="맑은 고딕"/>
                <w:noProof/>
              </w:rPr>
              <w:t>[</w:t>
            </w:r>
            <w:r w:rsidR="009069F1">
              <w:rPr>
                <w:rFonts w:ascii="맑은 고딕" w:eastAsia="맑은 고딕" w:hAnsi="맑은 고딕"/>
                <w:noProof/>
              </w:rPr>
              <w:fldChar w:fldCharType="begin"/>
            </w:r>
            <w:r w:rsidR="009069F1">
              <w:rPr>
                <w:rFonts w:ascii="맑은 고딕" w:eastAsia="맑은 고딕" w:hAnsi="맑은 고딕"/>
                <w:noProof/>
              </w:rPr>
              <w:instrText xml:space="preserve"> HYPERLINK  \l "_ENREF_20" \o "Orlando, 2007 #15" </w:instrText>
            </w:r>
            <w:r w:rsidR="009069F1">
              <w:rPr>
                <w:rFonts w:ascii="맑은 고딕" w:eastAsia="맑은 고딕" w:hAnsi="맑은 고딕"/>
                <w:noProof/>
              </w:rPr>
              <w:fldChar w:fldCharType="separate"/>
            </w:r>
            <w:r w:rsidR="009069F1">
              <w:rPr>
                <w:rFonts w:ascii="맑은 고딕" w:eastAsia="맑은 고딕" w:hAnsi="맑은 고딕"/>
                <w:noProof/>
              </w:rPr>
              <w:t>20</w:t>
            </w:r>
            <w:r w:rsidR="009069F1">
              <w:rPr>
                <w:rFonts w:ascii="맑은 고딕" w:eastAsia="맑은 고딕" w:hAnsi="맑은 고딕"/>
                <w:noProof/>
              </w:rPr>
              <w:fldChar w:fldCharType="end"/>
            </w:r>
            <w:r w:rsidR="009069F1">
              <w:rPr>
                <w:rFonts w:ascii="맑은 고딕" w:eastAsia="맑은 고딕" w:hAnsi="맑은 고딕"/>
                <w:noProof/>
              </w:rPr>
              <w:t>]</w:t>
            </w:r>
            <w:del w:id="1392" w:author="Zepie" w:date="2011-02-17T15:35:00Z">
              <w:r w:rsidR="0050794E" w:rsidDel="00AF5C05">
                <w:rPr>
                  <w:rFonts w:ascii="맑은 고딕" w:eastAsia="맑은 고딕" w:hAnsi="맑은 고딕"/>
                  <w:noProof/>
                </w:rPr>
                <w:fldChar w:fldCharType="end"/>
              </w:r>
            </w:del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93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94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395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OD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96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397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19)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398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399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00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401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21)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02" w:author="Zepie" w:date="2011-02-17T15:35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del w:id="1403" w:author="Zepie" w:date="2011-02-17T15:35:00Z">
              <w:r w:rsidRPr="00FB03B7" w:rsidDel="00AF5C05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P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21"/>
          <w:del w:id="1404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40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40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07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Length of hospital stay (h)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40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09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26 (16–72)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41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11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24 (11–72)</w:delText>
              </w:r>
            </w:del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41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13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0.05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trHeight w:val="21"/>
          <w:del w:id="1414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41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1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17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Surgical time (min)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1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19" w:author="Zepie" w:date="2011-02-17T15:35:00Z">
              <w:r w:rsidRPr="009F0029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  <w:highlight w:val="yellow"/>
                </w:rPr>
                <w:delText>63.7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15.5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2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21" w:author="Zepie" w:date="2011-02-17T15:35:00Z">
              <w:r w:rsidRPr="009F0029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82.6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21.9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2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23" w:author="Zepie" w:date="2011-02-17T15:35:00Z">
              <w:r w:rsidRPr="00FB03B7" w:rsidDel="00AF5C05"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0.01</w:delText>
              </w:r>
            </w:del>
          </w:p>
        </w:tc>
      </w:tr>
      <w:tr w:rsidR="009A22D7" w:rsidRPr="00FB03B7" w:rsidDel="00AF5C05" w:rsidTr="009F02ED">
        <w:trPr>
          <w:gridAfter w:val="1"/>
          <w:wAfter w:w="1845" w:type="dxa"/>
          <w:trHeight w:val="21"/>
          <w:del w:id="1424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42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42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27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Blood loss (mL)</w:delText>
              </w:r>
            </w:del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42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29" w:author="Zepie" w:date="2011-02-17T15:35:00Z">
              <w:r w:rsidRPr="009F0029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  <w:highlight w:val="yellow"/>
                </w:rPr>
                <w:delText>40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 xml:space="preserve"> (11–450)</w:delText>
              </w:r>
            </w:del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43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31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50 (10–700)</w:delText>
              </w:r>
            </w:del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43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33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0.98</w:delText>
              </w:r>
            </w:del>
          </w:p>
        </w:tc>
      </w:tr>
      <w:tr w:rsidR="009A22D7" w:rsidRPr="00FB03B7" w:rsidDel="00AF5C05" w:rsidTr="009F02E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5" w:type="dxa"/>
          <w:trHeight w:val="21"/>
          <w:del w:id="1434" w:author="Zepie" w:date="2011-02-17T15:35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vMerge/>
            <w:tcBorders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rPr>
                <w:del w:id="1435" w:author="Zepie" w:date="2011-02-17T15:35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36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37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Size of incision (cm)</w:delText>
              </w:r>
            </w:del>
          </w:p>
        </w:tc>
        <w:tc>
          <w:tcPr>
            <w:tcW w:w="1843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38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39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 xml:space="preserve">2.6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0.4</w:delText>
              </w:r>
            </w:del>
          </w:p>
        </w:tc>
        <w:tc>
          <w:tcPr>
            <w:tcW w:w="1701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40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41" w:author="Zepie" w:date="2011-02-17T15:35:00Z"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 xml:space="preserve">2.1 </w:delText>
              </w:r>
              <w:r w:rsidRPr="00FB03B7" w:rsidDel="00AF5C05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delText>±</w:delText>
              </w:r>
              <w:r w:rsidRPr="00FB03B7" w:rsidDel="00AF5C05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0.2</w:delText>
              </w:r>
            </w:del>
          </w:p>
        </w:tc>
        <w:tc>
          <w:tcPr>
            <w:tcW w:w="1319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Del="00AF5C05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442" w:author="Zepie" w:date="2011-02-17T15:35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del w:id="1443" w:author="Zepie" w:date="2011-02-17T15:35:00Z">
              <w:r w:rsidRPr="00FB03B7" w:rsidDel="00AF5C05"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delText>&lt;</w:delText>
              </w:r>
              <w:r w:rsidRPr="00FB03B7" w:rsidDel="00AF5C05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delText>0.01</w:delText>
              </w:r>
            </w:del>
          </w:p>
        </w:tc>
      </w:tr>
    </w:tbl>
    <w:p w:rsidR="00510629" w:rsidRPr="00510629" w:rsidRDefault="00510629" w:rsidP="00510629">
      <w:pPr>
        <w:wordWrap/>
        <w:adjustRightInd w:val="0"/>
        <w:jc w:val="left"/>
        <w:rPr>
          <w:rFonts w:asciiTheme="minorEastAsia" w:hAnsiTheme="minorEastAsia" w:cs="Univers-Condensed"/>
          <w:kern w:val="0"/>
          <w:sz w:val="16"/>
          <w:szCs w:val="16"/>
        </w:rPr>
      </w:pPr>
      <w:r w:rsidRPr="009D43D3">
        <w:rPr>
          <w:rFonts w:asciiTheme="minorEastAsia" w:hAnsiTheme="minorEastAsia" w:cs="Univers-Condensed" w:hint="eastAsia"/>
          <w:kern w:val="0"/>
          <w:sz w:val="16"/>
          <w:szCs w:val="16"/>
        </w:rPr>
        <w:t>NS, not significant</w:t>
      </w:r>
    </w:p>
    <w:p w:rsidR="00510629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9069F1" w:rsidRPr="00500840" w:rsidRDefault="009069F1" w:rsidP="009069F1">
      <w:pPr>
        <w:rPr>
          <w:ins w:id="1444" w:author="Zepie" w:date="2011-02-17T15:37:00Z"/>
          <w:rFonts w:eastAsiaTheme="minorHAnsi" w:cs="AdvP8585"/>
          <w:b/>
          <w:kern w:val="0"/>
          <w:szCs w:val="20"/>
          <w:shd w:val="pct15" w:color="auto" w:fill="FFFFFF"/>
        </w:rPr>
      </w:pPr>
      <w:ins w:id="1445" w:author="Zepie" w:date="2011-02-17T15:37:00Z">
        <w:r w:rsidRPr="00500840">
          <w:rPr>
            <w:rFonts w:eastAsiaTheme="minorHAnsi" w:cs="AdvP8585" w:hint="eastAsia"/>
            <w:b/>
            <w:kern w:val="0"/>
            <w:szCs w:val="20"/>
            <w:shd w:val="pct15" w:color="auto" w:fill="FFFFFF"/>
          </w:rPr>
          <w:t>수술 주위 여러 수치들의 비교</w:t>
        </w:r>
      </w:ins>
    </w:p>
    <w:p w:rsidR="009069F1" w:rsidRDefault="009069F1" w:rsidP="009069F1">
      <w:pPr>
        <w:wordWrap/>
        <w:adjustRightInd w:val="0"/>
        <w:jc w:val="left"/>
        <w:rPr>
          <w:ins w:id="1446" w:author="Zepie" w:date="2011-02-17T15:37:00Z"/>
          <w:rFonts w:ascii="Univers-Condensed" w:hAnsi="Univers-Condensed" w:cs="Univers-Condensed"/>
          <w:kern w:val="0"/>
          <w:sz w:val="16"/>
          <w:szCs w:val="16"/>
        </w:rPr>
      </w:pPr>
      <w:proofErr w:type="gramStart"/>
      <w:ins w:id="1447" w:author="Zepie" w:date="2011-02-17T15:37:00Z">
        <w:r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 xml:space="preserve">Table </w:t>
        </w:r>
        <w:del w:id="1448" w:author="dfg" w:date="2011-02-20T21:46:00Z">
          <w:r w:rsidDel="00345C50">
            <w:rPr>
              <w:rFonts w:ascii="Univers-CondensedBold" w:hAnsi="Univers-CondensedBold" w:cs="Univers-CondensedBold" w:hint="eastAsia"/>
              <w:b/>
              <w:bCs/>
              <w:kern w:val="0"/>
              <w:szCs w:val="20"/>
            </w:rPr>
            <w:delText>2</w:delText>
          </w:r>
        </w:del>
      </w:ins>
      <w:ins w:id="1449" w:author="dfg" w:date="2011-02-20T21:46:00Z">
        <w:r w:rsidR="00345C50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3</w:t>
        </w:r>
      </w:ins>
      <w:ins w:id="1450" w:author="Zepie" w:date="2011-02-17T15:37:00Z"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>.</w:t>
        </w:r>
        <w:proofErr w:type="gramEnd"/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 Comparisons of Perioperative Parameters</w:t>
        </w:r>
        <w:r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 xml:space="preserve"> </w:t>
        </w:r>
        <w:proofErr w:type="gramStart"/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>Between</w:t>
        </w:r>
        <w:proofErr w:type="gramEnd"/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 </w:t>
        </w:r>
        <w:r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 xml:space="preserve">OD and </w:t>
        </w:r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MED </w:t>
        </w:r>
        <w:r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groups</w:t>
        </w:r>
      </w:ins>
    </w:p>
    <w:tbl>
      <w:tblPr>
        <w:tblStyle w:val="11"/>
        <w:tblW w:w="11069" w:type="dxa"/>
        <w:tblLook w:val="04A0" w:firstRow="1" w:lastRow="0" w:firstColumn="1" w:lastColumn="0" w:noHBand="0" w:noVBand="1"/>
      </w:tblPr>
      <w:tblGrid>
        <w:gridCol w:w="1772"/>
        <w:gridCol w:w="2415"/>
        <w:gridCol w:w="1739"/>
        <w:gridCol w:w="1675"/>
        <w:gridCol w:w="1766"/>
        <w:gridCol w:w="1702"/>
      </w:tblGrid>
      <w:tr w:rsidR="009069F1" w:rsidRPr="00FB03B7" w:rsidTr="009069F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702" w:type="dxa"/>
          <w:ins w:id="1451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 w:val="restart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45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53" w:author="Zepie" w:date="2011-02-17T15:37:00Z">
              <w:r w:rsidRPr="00FB03B7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 xml:space="preserve">Wu X 등 </w:t>
              </w:r>
              <w:r w:rsidRPr="00FB03B7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ins w:id="1454" w:author="Zepie" w:date="2011-02-17T15:37:00Z">
              <w:r w:rsidRPr="00FB03B7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separate"/>
              </w:r>
              <w:r w:rsidRPr="0051062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instrText xml:space="preserve"> HYPERLINK  \l "_ENREF_18" \o "Wu, 2006 #55" </w:instrText>
            </w:r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separate"/>
            </w:r>
            <w:ins w:id="1455" w:author="Zepie" w:date="2011-02-17T15:37:00Z">
              <w:r w:rsidRPr="0051062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18</w:t>
              </w:r>
            </w:ins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end"/>
            </w:r>
            <w:ins w:id="1456" w:author="Zepie" w:date="2011-02-17T15:37:00Z">
              <w:r w:rsidRPr="0051062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57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5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59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O</w:t>
              </w:r>
              <w:r w:rsidRPr="00FB03B7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6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61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(N </w:t>
              </w:r>
              <w:r w:rsidRPr="00FB03B7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=</w:t>
              </w:r>
              <w:r w:rsidRPr="00FB03B7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358)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6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63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6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65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(N </w:t>
              </w:r>
              <w:r w:rsidRPr="00FB03B7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t>=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873)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46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67" w:author="Zepie" w:date="2011-02-17T15:37:00Z">
              <w:r w:rsidRPr="00FB03B7">
                <w:rPr>
                  <w:rFonts w:asciiTheme="minorEastAsia" w:hAnsiTheme="minorEastAsia" w:cs="Univers-CondensedOblique"/>
                  <w:i/>
                  <w:i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ins w:id="1468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469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7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71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Hospital stay (days)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7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73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7.3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7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75" w:author="Zepie" w:date="2011-02-17T15:37:00Z">
              <w:r w:rsidRPr="0084098F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t>4.8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7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77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0.05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ins w:id="1478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479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8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81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Blood loss (mL)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8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83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135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8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85" w:author="Zepie" w:date="2011-02-17T15:37:00Z">
              <w:r w:rsidRPr="0084098F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t>44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8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87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0.001</w:t>
              </w:r>
            </w:ins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ins w:id="1488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489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9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91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Mean time to return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9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93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to work (days)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9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95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21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9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97" w:author="Zepie" w:date="2011-02-17T15:37:00Z">
              <w:r w:rsidRPr="0084098F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t>15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49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499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0.05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ins w:id="1500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501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0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03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Operative time (min)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04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05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66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0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07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56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0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09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&gt;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0.1</w:t>
              </w:r>
            </w:ins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ins w:id="1510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511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1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1513"/>
            <w:ins w:id="1514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The use of</w:t>
              </w:r>
              <w:r w:rsidRPr="00FB03B7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analgesic</w:t>
              </w:r>
            </w:ins>
          </w:p>
        </w:tc>
        <w:tc>
          <w:tcPr>
            <w:tcW w:w="1739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15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16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157</w:t>
              </w:r>
            </w:ins>
          </w:p>
        </w:tc>
        <w:tc>
          <w:tcPr>
            <w:tcW w:w="1675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17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18" w:author="Zepie" w:date="2011-02-17T15:37:00Z">
              <w:r w:rsidRPr="0084098F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  <w:highlight w:val="yellow"/>
                </w:rPr>
                <w:t>132</w:t>
              </w:r>
            </w:ins>
          </w:p>
        </w:tc>
        <w:tc>
          <w:tcPr>
            <w:tcW w:w="1766" w:type="dxa"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19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20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0.005</w:t>
              </w:r>
              <w:commentRangeEnd w:id="1513"/>
              <w:r>
                <w:rPr>
                  <w:rStyle w:val="a6"/>
                  <w:color w:val="auto"/>
                </w:rPr>
                <w:commentReference w:id="1513"/>
              </w:r>
            </w:ins>
          </w:p>
        </w:tc>
      </w:tr>
      <w:tr w:rsidR="009069F1" w:rsidRPr="00FB03B7" w:rsidTr="009069F1">
        <w:trPr>
          <w:gridAfter w:val="1"/>
          <w:wAfter w:w="1702" w:type="dxa"/>
          <w:ins w:id="1521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52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23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1524"/>
            <w:ins w:id="1525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Complications</w:t>
              </w:r>
            </w:ins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26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27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35</w:t>
              </w:r>
            </w:ins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2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29" w:author="Zepie" w:date="2011-02-17T15:37:00Z">
              <w:r w:rsidRPr="0084098F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19</w:t>
              </w:r>
            </w:ins>
          </w:p>
        </w:tc>
        <w:tc>
          <w:tcPr>
            <w:tcW w:w="17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3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31" w:author="Zepie" w:date="2011-02-17T15:37:00Z">
              <w:r w:rsidRPr="00FB03B7">
                <w:rPr>
                  <w:rFonts w:asciiTheme="minorEastAsia" w:hAnsiTheme="minorEastAsia" w:cs="Universal-GreekwithMathPi" w:hint="eastAsia"/>
                  <w:color w:val="auto"/>
                  <w:kern w:val="0"/>
                  <w:sz w:val="18"/>
                  <w:szCs w:val="18"/>
                </w:rPr>
                <w:t>&gt;</w:t>
              </w:r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0.05</w:t>
              </w:r>
              <w:commentRangeEnd w:id="1524"/>
              <w:r>
                <w:rPr>
                  <w:rStyle w:val="a6"/>
                  <w:color w:val="auto"/>
                </w:rPr>
                <w:commentReference w:id="1524"/>
              </w:r>
            </w:ins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156"/>
          <w:ins w:id="1532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533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534" w:author="Zepie" w:date="2011-02-17T15:37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Jin KM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ins w:id="1535" w:author="Zepie" w:date="2011-02-17T15:37:00Z"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"_ENREF_19" \o "Jin, 2007 #59"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1536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1537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3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39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40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41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42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607)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43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44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45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46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295)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47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48" w:author="Zepie" w:date="2011-02-17T15:37:00Z">
              <w:r w:rsidRPr="00FB03B7">
                <w:rPr>
                  <w:rFonts w:asciiTheme="minorEastAsia" w:hAnsiTheme="minorEastAsia" w:cs="Univers-Condensed"/>
                  <w:b/>
                  <w:b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trHeight w:val="151"/>
          <w:ins w:id="1549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55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51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52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Operation time (min)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53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554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 xml:space="preserve">64.6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AdvTT32a07b98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28.7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5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556" w:author="Zepie" w:date="2011-02-17T15:37:00Z">
              <w:r w:rsidRPr="009F0029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  <w:highlight w:val="yellow"/>
                </w:rPr>
                <w:t>53.0</w:t>
              </w:r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AdvTT32a07b98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13.0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5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558" w:author="Zepie" w:date="2011-02-17T15:37:00Z">
              <w:r w:rsidRPr="00FB03B7">
                <w:rPr>
                  <w:rFonts w:asciiTheme="minorEastAsia" w:hAnsiTheme="minorEastAsia" w:cs="AdvTT454a7a89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.001</w:t>
              </w:r>
            </w:ins>
          </w:p>
        </w:tc>
      </w:tr>
      <w:tr w:rsidR="009069F1" w:rsidRPr="00FB03B7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  <w:ins w:id="1559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56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61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62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No. of surgical complication (%)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63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564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10 (1.98)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6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566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9 (3.05)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6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568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NS</w:t>
              </w:r>
            </w:ins>
          </w:p>
        </w:tc>
        <w:tc>
          <w:tcPr>
            <w:tcW w:w="1702" w:type="dxa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69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wAfter w:w="1702" w:type="dxa"/>
          <w:trHeight w:val="151"/>
          <w:ins w:id="1570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571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72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73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 xml:space="preserve">No. of </w:t>
              </w:r>
              <w:proofErr w:type="spellStart"/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reop</w:t>
              </w:r>
              <w:proofErr w:type="spellEnd"/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 xml:space="preserve"> (%)</w:t>
              </w:r>
            </w:ins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7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575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38 (6.3)</w:t>
              </w:r>
            </w:ins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7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577" w:author="Zepie" w:date="2011-02-17T15:37:00Z">
              <w:r w:rsidRPr="00FB03B7">
                <w:rPr>
                  <w:rFonts w:asciiTheme="minorEastAsia" w:hAnsiTheme="minorEastAsia" w:cs="AdvTT5843c571"/>
                  <w:color w:val="auto"/>
                  <w:kern w:val="0"/>
                  <w:sz w:val="18"/>
                  <w:szCs w:val="18"/>
                </w:rPr>
                <w:t>28 (9.5)</w:t>
              </w:r>
            </w:ins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7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579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151"/>
          <w:ins w:id="1580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581" w:author="Zepie" w:date="2011-02-17T15:37:00Z"/>
                <w:rFonts w:ascii="맑은 고딕" w:eastAsia="맑은 고딕" w:hAnsi="맑은 고딕"/>
                <w:noProof/>
              </w:rPr>
            </w:pPr>
            <w:ins w:id="1582" w:author="Zepie" w:date="2011-02-17T15:37:00Z">
              <w:r w:rsidRPr="005809F3">
                <w:rPr>
                  <w:rFonts w:ascii="맑은 고딕" w:eastAsia="맑은 고딕" w:hAnsi="맑은 고딕"/>
                  <w:noProof/>
                </w:rPr>
                <w:t>Orlando R</w:t>
              </w:r>
              <w:r>
                <w:rPr>
                  <w:rFonts w:ascii="맑은 고딕" w:eastAsia="맑은 고딕" w:hAnsi="맑은 고딕" w:hint="eastAsia"/>
                  <w:noProof/>
                </w:rPr>
                <w:t xml:space="preserve"> 등 </w:t>
              </w:r>
              <w:r>
                <w:rPr>
                  <w:rFonts w:ascii="맑은 고딕" w:eastAsia="맑은 고딕" w:hAnsi="맑은 고딕"/>
                  <w:noProof/>
                </w:rPr>
                <w:fldChar w:fldCharType="begin"/>
              </w:r>
              <w:r>
                <w:rPr>
                  <w:rFonts w:ascii="맑은 고딕" w:eastAsia="맑은 고딕" w:hAnsi="맑은 고딕"/>
                  <w:noProof/>
                </w:rPr>
  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  </w:r>
              <w:r>
                <w:rPr>
                  <w:rFonts w:ascii="맑은 고딕" w:eastAsia="맑은 고딕" w:hAnsi="맑은 고딕"/>
                  <w:noProof/>
                </w:rPr>
                <w:fldChar w:fldCharType="separate"/>
              </w:r>
              <w:r>
                <w:rPr>
                  <w:rFonts w:ascii="맑은 고딕" w:eastAsia="맑은 고딕" w:hAnsi="맑은 고딕"/>
                  <w:noProof/>
                </w:rPr>
                <w:t>[</w:t>
              </w:r>
            </w:ins>
            <w:r>
              <w:rPr>
                <w:rFonts w:ascii="맑은 고딕" w:eastAsia="맑은 고딕" w:hAnsi="맑은 고딕"/>
                <w:noProof/>
              </w:rPr>
              <w:fldChar w:fldCharType="begin"/>
            </w:r>
            <w:r>
              <w:rPr>
                <w:rFonts w:ascii="맑은 고딕" w:eastAsia="맑은 고딕" w:hAnsi="맑은 고딕"/>
                <w:noProof/>
              </w:rPr>
              <w:instrText xml:space="preserve"> HYPERLINK  \l "_ENREF_20" \o "Orlando, 2007 #15" </w:instrText>
            </w:r>
            <w:r>
              <w:rPr>
                <w:rFonts w:ascii="맑은 고딕" w:eastAsia="맑은 고딕" w:hAnsi="맑은 고딕"/>
                <w:noProof/>
              </w:rPr>
              <w:fldChar w:fldCharType="separate"/>
            </w:r>
            <w:ins w:id="1583" w:author="Zepie" w:date="2011-02-17T15:37:00Z">
              <w:r>
                <w:rPr>
                  <w:rFonts w:ascii="맑은 고딕" w:eastAsia="맑은 고딕" w:hAnsi="맑은 고딕"/>
                  <w:noProof/>
                </w:rPr>
                <w:t>20</w:t>
              </w:r>
            </w:ins>
            <w:r>
              <w:rPr>
                <w:rFonts w:ascii="맑은 고딕" w:eastAsia="맑은 고딕" w:hAnsi="맑은 고딕"/>
                <w:noProof/>
              </w:rPr>
              <w:fldChar w:fldCharType="end"/>
            </w:r>
            <w:ins w:id="1584" w:author="Zepie" w:date="2011-02-17T15:37:00Z">
              <w:r>
                <w:rPr>
                  <w:rFonts w:ascii="맑은 고딕" w:eastAsia="맑은 고딕" w:hAnsi="맑은 고딕"/>
                  <w:noProof/>
                </w:rPr>
                <w:t>]</w:t>
              </w:r>
              <w:r>
                <w:rPr>
                  <w:rFonts w:ascii="맑은 고딕" w:eastAsia="맑은 고딕" w:hAnsi="맑은 고딕"/>
                  <w:noProof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8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86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87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88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89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19)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90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91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92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93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21)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94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595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trHeight w:val="151"/>
          <w:ins w:id="159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597" w:author="Zepie" w:date="2011-02-17T15:37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9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599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Length of hospital stay (h)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0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01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26 (16–72)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0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03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24 (11–72)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0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05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0.05</w:t>
              </w:r>
            </w:ins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151"/>
          <w:ins w:id="160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607" w:author="Zepie" w:date="2011-02-17T15:37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0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09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Surgical time (min)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1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11" w:author="Zepie" w:date="2011-02-17T15:37:00Z">
              <w:r w:rsidRPr="009F0029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  <w:highlight w:val="yellow"/>
                </w:rPr>
                <w:t>63.7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15.5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1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13" w:author="Zepie" w:date="2011-02-17T15:37:00Z">
              <w:r w:rsidRPr="009F0029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82.6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21.9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1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15" w:author="Zepie" w:date="2011-02-17T15:37:00Z">
              <w:r w:rsidRPr="00FB03B7"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0.01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trHeight w:val="151"/>
          <w:ins w:id="161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617" w:author="Zepie" w:date="2011-02-17T15:37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1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19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Blood loss (mL)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2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21" w:author="Zepie" w:date="2011-02-17T15:37:00Z">
              <w:r w:rsidRPr="009F0029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  <w:highlight w:val="yellow"/>
                </w:rPr>
                <w:t>40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 (11–450)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2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23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50 (10–700)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2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25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0.98</w:t>
              </w:r>
            </w:ins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151"/>
          <w:ins w:id="162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627" w:author="Zepie" w:date="2011-02-17T15:37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2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29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Size of incision (cm)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3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31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2.6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0.4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3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33" w:author="Zepie" w:date="2011-02-17T15:37:00Z"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 xml:space="preserve">2.1 </w:t>
              </w:r>
              <w:r w:rsidRPr="00FB03B7">
                <w:rPr>
                  <w:rFonts w:asciiTheme="minorEastAsia" w:hAnsiTheme="minorEastAsia" w:cs="AdvTT5843c571" w:hint="eastAsia"/>
                  <w:color w:val="auto"/>
                  <w:kern w:val="0"/>
                  <w:sz w:val="18"/>
                  <w:szCs w:val="18"/>
                </w:rPr>
                <w:t>±</w:t>
              </w:r>
              <w:r w:rsidRPr="00FB03B7">
                <w:rPr>
                  <w:rFonts w:asciiTheme="minorEastAsia" w:hAnsiTheme="minorEastAsia" w:cs="MathematicalPi-One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0.2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3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35" w:author="Zepie" w:date="2011-02-17T15:37:00Z">
              <w:r w:rsidRPr="00FB03B7">
                <w:rPr>
                  <w:rFonts w:asciiTheme="minorEastAsia" w:hAnsiTheme="minorEastAsia" w:cs="MathematicalPi-One" w:hint="eastAsia"/>
                  <w:color w:val="auto"/>
                  <w:kern w:val="0"/>
                  <w:sz w:val="18"/>
                  <w:szCs w:val="18"/>
                </w:rPr>
                <w:t>&lt;</w:t>
              </w:r>
              <w:r w:rsidRPr="00FB03B7">
                <w:rPr>
                  <w:rFonts w:asciiTheme="minorEastAsia" w:hAnsiTheme="minorEastAsia" w:cs="Optima"/>
                  <w:color w:val="auto"/>
                  <w:kern w:val="0"/>
                  <w:sz w:val="18"/>
                  <w:szCs w:val="18"/>
                </w:rPr>
                <w:t>0.01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trHeight w:val="21"/>
          <w:ins w:id="163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637" w:author="Zepie" w:date="2011-02-17T15:37:00Z"/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3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39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4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41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633"/>
          <w:ins w:id="1642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643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644" w:author="Zepie" w:date="2011-02-17T15:37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Sebastian R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ins w:id="1645" w:author="Zepie" w:date="2011-02-17T15:37:00Z"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"_ENREF_21" \o "Sebastian, 2008  #58"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1646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1647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48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49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650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51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652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87)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53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654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55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656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91)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57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658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9069F1" w:rsidRPr="00FB03B7" w:rsidTr="009069F1">
        <w:trPr>
          <w:gridAfter w:val="1"/>
          <w:wAfter w:w="1702" w:type="dxa"/>
          <w:trHeight w:val="21"/>
          <w:ins w:id="1659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66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61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62" w:author="Zepie" w:date="2011-02-17T15:37:00Z">
              <w:r w:rsidRPr="00FB03B7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>M</w:t>
              </w:r>
              <w:r w:rsidRPr="00FB03B7">
                <w:rPr>
                  <w:rFonts w:asciiTheme="minorEastAsia" w:hAnsiTheme="minorEastAsia" w:cs="Sabon-Roman"/>
                  <w:color w:val="auto"/>
                  <w:kern w:val="0"/>
                  <w:sz w:val="18"/>
                  <w:szCs w:val="18"/>
                </w:rPr>
                <w:t>ean operating time</w:t>
              </w:r>
              <w:r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>(min)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63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64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43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6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commentRangeStart w:id="1666"/>
            <w:ins w:id="1667" w:author="Zepie" w:date="2011-02-17T15:37:00Z">
              <w:r w:rsidRPr="0084098F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t>22</w:t>
              </w:r>
              <w:commentRangeEnd w:id="1666"/>
              <w:r>
                <w:rPr>
                  <w:rStyle w:val="a6"/>
                  <w:color w:val="auto"/>
                </w:rPr>
                <w:commentReference w:id="1666"/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6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69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&lt;0.001</w:t>
              </w:r>
            </w:ins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21"/>
          <w:ins w:id="1670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671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7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73" w:author="Zepie" w:date="2011-02-17T15:37:00Z">
              <w:r w:rsidRPr="00FB03B7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Blood loss (mL)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7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75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45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7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77" w:author="Zepie" w:date="2011-02-17T15:37:00Z">
              <w:r w:rsidRPr="0084098F">
                <w:rPr>
                  <w:rFonts w:asciiTheme="minorEastAsia" w:hAnsiTheme="minorEastAsia" w:cs="Univers-Condensed"/>
                  <w:bCs/>
                  <w:color w:val="auto"/>
                  <w:kern w:val="0"/>
                  <w:sz w:val="18"/>
                  <w:szCs w:val="18"/>
                  <w:highlight w:val="yellow"/>
                </w:rPr>
                <w:t>N</w:t>
              </w:r>
              <w:r w:rsidRPr="0084098F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t>o measurable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7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wAfter w:w="1702" w:type="dxa"/>
          <w:trHeight w:val="315"/>
          <w:ins w:id="1679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680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81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82" w:author="Zepie" w:date="2011-02-17T15:37:00Z">
              <w:r w:rsidRPr="00FB03B7">
                <w:rPr>
                  <w:rFonts w:asciiTheme="minorEastAsia" w:hAnsiTheme="minorEastAsia" w:cs="Sabon-Roman"/>
                  <w:color w:val="auto"/>
                  <w:kern w:val="0"/>
                  <w:sz w:val="18"/>
                  <w:szCs w:val="18"/>
                </w:rPr>
                <w:t>Access-related osseous resection</w:t>
              </w:r>
              <w:r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>(case)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83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84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91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8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86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13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8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158"/>
          <w:ins w:id="1688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689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9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91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Recurrence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9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93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5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9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695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6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9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wAfter w:w="1702" w:type="dxa"/>
          <w:trHeight w:val="157"/>
          <w:ins w:id="1697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698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99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00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Mild complication</w:t>
              </w:r>
            </w:ins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01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02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12</w:t>
              </w:r>
            </w:ins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03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04" w:author="Zepie" w:date="2011-02-17T15:37:00Z">
              <w:r w:rsidRPr="0084098F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  <w:highlight w:val="yellow"/>
                </w:rPr>
                <w:t>3</w:t>
              </w:r>
            </w:ins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0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06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&lt;0.05</w:t>
              </w:r>
            </w:ins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21"/>
          <w:ins w:id="1707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708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ins w:id="1709" w:author="Zepie" w:date="2011-02-17T15:37:00Z">
              <w:r w:rsidRPr="00FB03B7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Kotryna V</w:t>
              </w:r>
              <w:r w:rsidRPr="00FB03B7">
                <w:rPr>
                  <w:rFonts w:asciiTheme="minorEastAsia" w:hAnsiTheme="minorEastAsia" w:hint="eastAsia"/>
                  <w:noProof/>
                  <w:color w:val="auto"/>
                  <w:sz w:val="18"/>
                  <w:szCs w:val="18"/>
                </w:rPr>
                <w:t xml:space="preserve"> 등 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"_ENREF_22" \o "Kotryna, 2010  #11"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1710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1711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FB03B7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12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13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714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OD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15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716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50)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17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718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19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ins w:id="1720" w:author="Zepie" w:date="2011-02-17T15:37:00Z">
              <w:r w:rsidRPr="00FB03B7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50)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21" w:author="Zepie" w:date="2011-02-17T15:37:00Z"/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wAfter w:w="1702" w:type="dxa"/>
          <w:trHeight w:val="21"/>
          <w:ins w:id="1722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723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2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25" w:author="Zepie" w:date="2011-02-17T15:37:00Z">
              <w:r w:rsidRPr="00FB03B7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t>R</w:t>
              </w:r>
              <w:r w:rsidRPr="00FB03B7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t>eturn-to-work status</w:t>
              </w:r>
            </w:ins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2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27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64%</w:t>
              </w:r>
            </w:ins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2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29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60%</w:t>
              </w:r>
            </w:ins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30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02" w:type="dxa"/>
          <w:trHeight w:val="21"/>
          <w:ins w:id="1731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732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33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34" w:author="Zepie" w:date="2011-02-17T15:37:00Z">
              <w:r w:rsidRPr="00FB03B7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t>C</w:t>
              </w:r>
              <w:r w:rsidRPr="00FB03B7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t>onsumption of analgesics</w:t>
              </w:r>
            </w:ins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35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36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57%</w:t>
              </w:r>
            </w:ins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37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38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43%</w:t>
              </w:r>
            </w:ins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39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069F1" w:rsidRPr="00FB03B7" w:rsidTr="009069F1">
        <w:trPr>
          <w:gridAfter w:val="1"/>
          <w:wAfter w:w="1702" w:type="dxa"/>
          <w:trHeight w:val="954"/>
          <w:ins w:id="1740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2" w:type="dxa"/>
            <w:vMerge/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rPr>
                <w:ins w:id="1741" w:author="Zepie" w:date="2011-02-17T15:37:00Z"/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42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43" w:author="Zepie" w:date="2011-02-17T15:37:00Z">
              <w:r w:rsidRPr="00FB03B7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t>F</w:t>
              </w:r>
              <w:r w:rsidRPr="00FB03B7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t>ailed back</w:t>
              </w:r>
              <w:r w:rsidRPr="00FB03B7">
                <w:rPr>
                  <w:rFonts w:asciiTheme="minorEastAsia" w:hAnsiTheme="minorEastAsia" w:cs="AdvPTimes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FB03B7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t xml:space="preserve">surgery syndrome (FBSS) along with </w:t>
              </w:r>
              <w:proofErr w:type="spellStart"/>
              <w:r w:rsidRPr="00FB03B7">
                <w:rPr>
                  <w:rFonts w:asciiTheme="minorEastAsia" w:hAnsiTheme="minorEastAsia" w:cs="AdvPTimes"/>
                  <w:color w:val="auto"/>
                  <w:kern w:val="0"/>
                  <w:sz w:val="18"/>
                  <w:szCs w:val="18"/>
                </w:rPr>
                <w:t>reherniation</w:t>
              </w:r>
              <w:proofErr w:type="spellEnd"/>
            </w:ins>
          </w:p>
        </w:tc>
        <w:tc>
          <w:tcPr>
            <w:tcW w:w="1739" w:type="dxa"/>
            <w:tcBorders>
              <w:top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44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45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9%</w:t>
              </w:r>
            </w:ins>
          </w:p>
        </w:tc>
        <w:tc>
          <w:tcPr>
            <w:tcW w:w="1675" w:type="dxa"/>
            <w:tcBorders>
              <w:top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46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ins w:id="1747" w:author="Zepie" w:date="2011-02-17T15:37:00Z">
              <w:r w:rsidRPr="00FB03B7">
                <w:rPr>
                  <w:rFonts w:asciiTheme="minorEastAsia" w:hAnsiTheme="minorEastAsia" w:cs="Univers-Condensed" w:hint="eastAsia"/>
                  <w:bCs/>
                  <w:color w:val="auto"/>
                  <w:kern w:val="0"/>
                  <w:sz w:val="18"/>
                  <w:szCs w:val="18"/>
                </w:rPr>
                <w:t>0%</w:t>
              </w:r>
            </w:ins>
          </w:p>
        </w:tc>
        <w:tc>
          <w:tcPr>
            <w:tcW w:w="1766" w:type="dxa"/>
            <w:tcBorders>
              <w:top w:val="nil"/>
            </w:tcBorders>
            <w:shd w:val="clear" w:color="auto" w:fill="auto"/>
            <w:vAlign w:val="center"/>
          </w:tcPr>
          <w:p w:rsidR="009069F1" w:rsidRPr="00FB03B7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48" w:author="Zepie" w:date="2011-02-17T15:37:00Z"/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</w:tbl>
    <w:p w:rsidR="00510629" w:rsidDel="009069F1" w:rsidRDefault="00510629" w:rsidP="00510629">
      <w:pPr>
        <w:wordWrap/>
        <w:adjustRightInd w:val="0"/>
        <w:jc w:val="left"/>
        <w:rPr>
          <w:del w:id="1749" w:author="Zepie" w:date="2011-02-17T15:37:00Z"/>
          <w:rFonts w:ascii="Univers-CondensedBold" w:hAnsi="Univers-CondensedBold" w:cs="Univers-CondensedBold"/>
          <w:b/>
          <w:bCs/>
          <w:kern w:val="0"/>
          <w:szCs w:val="20"/>
        </w:rPr>
      </w:pPr>
      <w:commentRangeStart w:id="1750"/>
      <w:del w:id="1751" w:author="Zepie" w:date="2011-02-17T00:05:00Z"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수술전과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 xml:space="preserve"> 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임상양상에서의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 xml:space="preserve"> 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비교</w:delText>
        </w:r>
        <w:commentRangeEnd w:id="1750"/>
        <w:r w:rsidR="009F0029" w:rsidDel="003D77F1">
          <w:rPr>
            <w:rStyle w:val="a6"/>
            <w:rFonts w:hint="eastAsia"/>
          </w:rPr>
          <w:commentReference w:id="1750"/>
        </w:r>
      </w:del>
    </w:p>
    <w:p w:rsidR="00510629" w:rsidDel="009069F1" w:rsidRDefault="00510629" w:rsidP="00510629">
      <w:pPr>
        <w:wordWrap/>
        <w:adjustRightInd w:val="0"/>
        <w:jc w:val="left"/>
        <w:rPr>
          <w:del w:id="1752" w:author="Zepie" w:date="2011-02-17T15:37:00Z"/>
          <w:rFonts w:ascii="Univers-CondensedBold" w:hAnsi="Univers-CondensedBold" w:cs="Univers-CondensedBold"/>
          <w:b/>
          <w:bCs/>
          <w:kern w:val="0"/>
          <w:szCs w:val="20"/>
        </w:rPr>
      </w:pPr>
      <w:del w:id="1753" w:author="Zepie" w:date="2011-02-17T15:37:00Z">
        <w:r w:rsidDel="009069F1">
          <w:rPr>
            <w:rFonts w:ascii="Univers-CondensedBold" w:hAnsi="Univers-CondensedBold" w:cs="Univers-CondensedBold"/>
            <w:b/>
            <w:bCs/>
            <w:kern w:val="0"/>
            <w:szCs w:val="20"/>
          </w:rPr>
          <w:delText xml:space="preserve">Table </w:delText>
        </w:r>
        <w:r w:rsidDel="009069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2</w:delText>
        </w:r>
        <w:r w:rsidDel="009069F1">
          <w:rPr>
            <w:rFonts w:ascii="Univers-CondensedBold" w:hAnsi="Univers-CondensedBold" w:cs="Univers-CondensedBold"/>
            <w:b/>
            <w:bCs/>
            <w:kern w:val="0"/>
            <w:szCs w:val="20"/>
          </w:rPr>
          <w:delText>. Preoperative and Follow-up Assessment</w:delText>
        </w:r>
      </w:del>
    </w:p>
    <w:tbl>
      <w:tblPr>
        <w:tblStyle w:val="10"/>
        <w:tblW w:w="9391" w:type="dxa"/>
        <w:tblLook w:val="04A0" w:firstRow="1" w:lastRow="0" w:firstColumn="1" w:lastColumn="0" w:noHBand="0" w:noVBand="1"/>
      </w:tblPr>
      <w:tblGrid>
        <w:gridCol w:w="1036"/>
        <w:gridCol w:w="1161"/>
        <w:gridCol w:w="1479"/>
        <w:gridCol w:w="1327"/>
        <w:gridCol w:w="821"/>
        <w:gridCol w:w="222"/>
        <w:gridCol w:w="1239"/>
        <w:gridCol w:w="1327"/>
        <w:gridCol w:w="779"/>
      </w:tblGrid>
      <w:tr w:rsidR="00510629" w:rsidRPr="005071F4" w:rsidDel="009069F1" w:rsidTr="009F02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del w:id="1754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755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del w:id="1756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Wu X 등</w:delText>
              </w:r>
            </w:del>
          </w:p>
          <w:p w:rsidR="00510629" w:rsidRPr="005071F4" w:rsidDel="009069F1" w:rsidRDefault="0050794E" w:rsidP="009069F1">
            <w:pPr>
              <w:jc w:val="center"/>
              <w:rPr>
                <w:del w:id="175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58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  <w:r w:rsidR="00697226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delInstr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separate"/>
              </w:r>
              <w:r w:rsidR="00510629" w:rsidDel="009069F1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instrText xml:space="preserve"> HYPERLINK  \l "_ENREF_18" \o "Wu, 2006 #55" </w:instrText>
            </w:r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separate"/>
            </w:r>
            <w:del w:id="1759" w:author="Zepie" w:date="2011-02-17T15:37:00Z">
              <w:r w:rsidR="009069F1" w:rsidDel="009069F1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delText>18</w:delText>
              </w:r>
            </w:del>
            <w:r w:rsidR="009069F1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end"/>
            </w:r>
            <w:del w:id="1760" w:author="Zepie" w:date="2011-02-17T15:37:00Z">
              <w:r w:rsidR="00510629" w:rsidDel="009069F1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delText>]</w:del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76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762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del w:id="1763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O</w:delText>
              </w:r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76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65" w:author="Zepie" w:date="2011-02-17T15:37:00Z">
              <w:r w:rsidRPr="005071F4" w:rsidDel="009069F1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 xml:space="preserve">(N </w:delText>
              </w:r>
              <w:r w:rsidRPr="005071F4" w:rsidDel="009069F1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delText>=</w:delText>
              </w:r>
              <w:r w:rsidRPr="005071F4" w:rsidDel="009069F1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delText xml:space="preserve"> </w:delText>
              </w:r>
              <w:r w:rsidRPr="005071F4" w:rsidDel="009069F1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358)</w:delText>
              </w:r>
            </w:del>
          </w:p>
        </w:tc>
        <w:tc>
          <w:tcPr>
            <w:tcW w:w="0" w:type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76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510629" w:rsidRPr="005071F4" w:rsidDel="009069F1" w:rsidRDefault="00510629" w:rsidP="009F02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767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del w:id="1768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MED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1769" w:author="Zepie" w:date="2011-02-17T15:37:00Z"/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del w:id="1770" w:author="Zepie" w:date="2011-02-17T15:37:00Z">
              <w:r w:rsidRPr="005071F4" w:rsidDel="009069F1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 xml:space="preserve">(N </w:delText>
              </w:r>
              <w:r w:rsidRPr="005071F4" w:rsidDel="009069F1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delText>=</w:delText>
              </w:r>
              <w:r w:rsidRPr="005071F4" w:rsidDel="009069F1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delText>873)</w:delText>
              </w:r>
            </w:del>
          </w:p>
        </w:tc>
      </w:tr>
      <w:tr w:rsidR="009069F1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del w:id="1771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77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77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77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75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Preoperative</w:delText>
              </w:r>
            </w:del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77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77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Postoperative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77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79" w:author="Zepie" w:date="2011-02-17T15:37:00Z">
              <w:r w:rsidRPr="005071F4" w:rsidDel="009069F1">
                <w:rPr>
                  <w:rFonts w:asciiTheme="minorEastAsia" w:hAnsiTheme="minorEastAsia" w:cs="Univers-CondensedOblique"/>
                  <w:i/>
                  <w:iCs/>
                  <w:kern w:val="0"/>
                  <w:sz w:val="18"/>
                  <w:szCs w:val="18"/>
                </w:rPr>
                <w:delText>P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78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78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82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Preoperative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78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84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Postoperative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785" w:author="Zepie" w:date="2011-02-17T15:37:00Z"/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del w:id="1786" w:author="Zepie" w:date="2011-02-17T15:37:00Z">
              <w:r w:rsidRPr="005071F4" w:rsidDel="009069F1">
                <w:rPr>
                  <w:rFonts w:asciiTheme="minorEastAsia" w:hAnsiTheme="minorEastAsia" w:cs="Univers-CondensedOblique" w:hint="eastAsia"/>
                  <w:i/>
                  <w:iCs/>
                  <w:kern w:val="0"/>
                  <w:sz w:val="18"/>
                  <w:szCs w:val="18"/>
                </w:rPr>
                <w:delText>P</w:delText>
              </w:r>
            </w:del>
          </w:p>
        </w:tc>
      </w:tr>
      <w:tr w:rsidR="009069F1" w:rsidRPr="005071F4" w:rsidDel="009069F1" w:rsidTr="009F02ED">
        <w:trPr>
          <w:trHeight w:val="184"/>
          <w:del w:id="1787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78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78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90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VAS</w:delText>
              </w:r>
            </w:del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79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92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7</w:delText>
              </w:r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2</w:delText>
              </w:r>
            </w:del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79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94" w:author="Zepie" w:date="2011-02-17T15:37:00Z">
              <w:r w:rsidRPr="00FD4C53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delText>2</w:delText>
              </w:r>
              <w:r w:rsidRPr="00FD4C53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delText>6</w:delText>
              </w:r>
            </w:del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79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96" w:author="Zepie" w:date="2011-02-17T15:37:00Z">
              <w:r w:rsidRPr="005071F4" w:rsidDel="009069F1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delText>&lt;</w:del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0.005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79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79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799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7</w:delText>
              </w:r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8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0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01" w:author="Zepie" w:date="2011-02-17T15:37:00Z">
              <w:r w:rsidRPr="00FD4C53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delText>2</w:delText>
              </w:r>
              <w:r w:rsidRPr="00FD4C53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delText>3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02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del w:id="1803" w:author="Zepie" w:date="2011-02-17T15:37:00Z">
              <w:r w:rsidRPr="005071F4" w:rsidDel="009069F1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delText>&lt;</w:del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0.005</w:delText>
              </w:r>
            </w:del>
          </w:p>
        </w:tc>
      </w:tr>
      <w:tr w:rsidR="009069F1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del w:id="1804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80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0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07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ODI (%)</w:delText>
              </w:r>
            </w:del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0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09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52</w:delText>
              </w:r>
            </w:del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1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11" w:author="Zepie" w:date="2011-02-17T15:37:00Z">
              <w:r w:rsidRPr="00FD4C53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delText>2</w:delText>
              </w:r>
              <w:r w:rsidRPr="00FD4C53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delText>1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1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13" w:author="Zepie" w:date="2011-02-17T15:37:00Z">
              <w:r w:rsidRPr="005071F4" w:rsidDel="009069F1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delText>&lt;</w:del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0.005</w:delText>
              </w:r>
            </w:del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1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1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16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48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1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18" w:author="Zepie" w:date="2011-02-17T15:37:00Z">
              <w:r w:rsidRPr="00FD4C53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delText>2</w:delText>
              </w:r>
              <w:r w:rsidRPr="00FD4C53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delText>3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1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20" w:author="Zepie" w:date="2011-02-17T15:37:00Z">
              <w:r w:rsidRPr="005071F4" w:rsidDel="009069F1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delText>&lt;</w:delText>
              </w:r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0.005</w:delText>
              </w:r>
            </w:del>
          </w:p>
        </w:tc>
      </w:tr>
      <w:tr w:rsidR="009069F1" w:rsidRPr="005071F4" w:rsidDel="009069F1" w:rsidTr="009F02ED">
        <w:trPr>
          <w:trHeight w:val="403"/>
          <w:del w:id="1821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069F1">
            <w:pPr>
              <w:jc w:val="center"/>
              <w:rPr>
                <w:del w:id="182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23" w:author="Zepie" w:date="2011-02-17T15:37:00Z">
              <w:r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Kotryna V</w:delText>
              </w:r>
              <w:r w:rsidRPr="005071F4" w:rsidDel="009069F1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delText xml:space="preserve"> 등 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delInstr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"_ENREF_22" \o "Kotryna, 2010  #11"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del w:id="1824" w:author="Zepie" w:date="2011-02-17T15:37:00Z">
              <w:r w:rsidR="009069F1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22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del w:id="1825" w:author="Zepie" w:date="2011-02-17T15:37:00Z"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]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2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27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호전 비율</w:delText>
              </w:r>
            </w:del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2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29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830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OD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31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832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50)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33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34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835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MED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36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837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50)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3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  <w:del w:id="1839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84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41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42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SF-36</w:delText>
              </w:r>
            </w:del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4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44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PHC</w:delText>
              </w:r>
            </w:del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4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4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50%</w:delText>
              </w:r>
            </w:del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4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4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49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53%</w:delText>
              </w:r>
            </w:del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5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45"/>
          <w:del w:id="1851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85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5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5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55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MHC</w:delText>
              </w:r>
            </w:del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56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57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28.4%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5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5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60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30.2%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6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del w:id="1862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86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6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65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ODI</w:delText>
              </w:r>
            </w:del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6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6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68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62%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6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7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71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65%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7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40"/>
          <w:del w:id="1873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87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7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7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VAS</w:delText>
              </w:r>
            </w:del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7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78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허리</w:delText>
              </w:r>
            </w:del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7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80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50.2%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8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8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83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60.9%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8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del w:id="1885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88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8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8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89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하지</w:delText>
              </w:r>
            </w:del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9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91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68.8%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9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9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94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74%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9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40"/>
          <w:del w:id="189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069F1">
            <w:pPr>
              <w:jc w:val="center"/>
              <w:rPr>
                <w:del w:id="189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898" w:author="Zepie" w:date="2011-02-17T15:37:00Z">
              <w:r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Sebastian R</w:delText>
              </w:r>
              <w:r w:rsidRPr="005071F4" w:rsidDel="009069F1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delText xml:space="preserve"> 등 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delInstr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"_ENREF_21" \o "Sebastian, 2008  #58"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del w:id="1899" w:author="Zepie" w:date="2011-02-17T15:37:00Z">
              <w:r w:rsidR="009069F1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21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del w:id="1900" w:author="Zepie" w:date="2011-02-17T15:37:00Z"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]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0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0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03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904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OD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05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906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87)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07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08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909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MED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10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911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91)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1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del w:id="1913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91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1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1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2년 후 통증 없음</w:delText>
              </w:r>
            </w:del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1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18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79</w:delText>
              </w:r>
            </w:del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1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2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21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85</w:delText>
              </w:r>
            </w:del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2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40"/>
          <w:del w:id="1923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92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2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2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NASS</w:delText>
              </w:r>
            </w:del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2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28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Preoperative</w:delText>
              </w:r>
            </w:del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29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30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4.2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3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3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33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4.6</w:delText>
              </w:r>
            </w:del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3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del w:id="1935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93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3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38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39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Postoperative</w:delText>
              </w:r>
            </w:del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4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41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2.3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4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4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44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2.1</w:delText>
              </w:r>
            </w:del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4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40"/>
          <w:del w:id="194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069F1">
            <w:pPr>
              <w:jc w:val="center"/>
              <w:rPr>
                <w:del w:id="1947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48" w:author="Zepie" w:date="2011-02-17T15:37:00Z">
              <w:r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Jin KM</w:delText>
              </w:r>
              <w:r w:rsidRPr="005071F4" w:rsidDel="009069F1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delText xml:space="preserve"> 등 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delInstr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"_ENREF_19" \o "Jin, 2007 #59"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del w:id="1949" w:author="Zepie" w:date="2011-02-17T15:37:00Z">
              <w:r w:rsidR="009069F1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19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del w:id="1950" w:author="Zepie" w:date="2011-02-17T15:37:00Z"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]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5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52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53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954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OD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55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956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607)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57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58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959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MED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60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961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295)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62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1963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P</w:delText>
              </w:r>
            </w:del>
          </w:p>
        </w:tc>
      </w:tr>
      <w:tr w:rsidR="009069F1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"/>
          <w:del w:id="1964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96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66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967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MacNab criteria</w:delText>
              </w:r>
            </w:del>
          </w:p>
        </w:tc>
        <w:tc>
          <w:tcPr>
            <w:tcW w:w="14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68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969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Excellent (cases)</w:delText>
              </w:r>
            </w:del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70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971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delText>290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7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73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74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140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7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31"/>
          <w:del w:id="197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97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78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79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980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Good</w:delText>
              </w:r>
            </w:del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81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1982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delText>226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8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84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85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110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98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  <w:del w:id="1987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98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8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90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91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Fair</w:delText>
              </w:r>
            </w:del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92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93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51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9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95" w:author="Zepie" w:date="2011-02-17T15:37:00Z"/>
                <w:rFonts w:asciiTheme="minorEastAsia" w:hAnsiTheme="minorEastAsia"/>
                <w:sz w:val="18"/>
                <w:szCs w:val="18"/>
              </w:rPr>
            </w:pPr>
            <w:del w:id="199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29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99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trHeight w:val="31"/>
          <w:del w:id="1998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199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0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01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02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Poor</w:delText>
              </w:r>
            </w:del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03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04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40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0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06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07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16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0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  <w:del w:id="2009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201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11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12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Success rate</w:delText>
              </w:r>
            </w:del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13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14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2015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84.7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1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17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18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85.0</w:delText>
              </w:r>
            </w:del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19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20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NS</w:delText>
              </w:r>
            </w:del>
          </w:p>
        </w:tc>
      </w:tr>
      <w:tr w:rsidR="009069F1" w:rsidRPr="005071F4" w:rsidDel="009069F1" w:rsidTr="009F02ED">
        <w:trPr>
          <w:trHeight w:val="31"/>
          <w:del w:id="2021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202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23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24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No. of poor outcome (%)</w:delText>
              </w:r>
            </w:del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25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26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del w:id="2027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45 (15.3)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2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29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30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91 (15.0)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31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32" w:author="Zepie" w:date="2011-02-17T15:37:00Z">
              <w:r w:rsidRPr="005071F4" w:rsidDel="009069F1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delText>NS</w:delText>
              </w:r>
            </w:del>
          </w:p>
        </w:tc>
      </w:tr>
      <w:tr w:rsidR="00510629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  <w:del w:id="2033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069F1">
            <w:pPr>
              <w:jc w:val="center"/>
              <w:rPr>
                <w:del w:id="2034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35" w:author="Zepie" w:date="2011-02-17T15:37:00Z">
              <w:r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Orlando R</w:delText>
              </w:r>
              <w:r w:rsidRPr="005071F4" w:rsidDel="009069F1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delText xml:space="preserve"> 등 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delInstr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[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"_ENREF_20" \o "Orlando, 2007 #15" </w:instrText>
            </w:r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del w:id="2036" w:author="Zepie" w:date="2011-02-17T15:37:00Z">
              <w:r w:rsidR="009069F1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20</w:delText>
              </w:r>
            </w:del>
            <w:r w:rsidR="009069F1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del w:id="2037" w:author="Zepie" w:date="2011-02-17T15:37:00Z">
              <w:r w:rsidR="00AF5C05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delText>]</w:delText>
              </w:r>
              <w:r w:rsidR="0050794E" w:rsidRPr="005071F4" w:rsidDel="009069F1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3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39" w:author="Zepie" w:date="2011-02-17T15:37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del w:id="2040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kern w:val="0"/>
                  <w:sz w:val="18"/>
                  <w:szCs w:val="18"/>
                </w:rPr>
                <w:delText>OD</w:delText>
              </w:r>
            </w:del>
          </w:p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41" w:author="Zepie" w:date="2011-02-17T15:37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del w:id="2042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19)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43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44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2045" w:author="Zepie" w:date="2011-02-17T15:37:00Z">
              <w:r w:rsidRPr="005071F4" w:rsidDel="009069F1">
                <w:rPr>
                  <w:rFonts w:asciiTheme="minorEastAsia" w:hAnsiTheme="minorEastAsia" w:hint="eastAsia"/>
                  <w:b/>
                  <w:sz w:val="18"/>
                  <w:szCs w:val="18"/>
                </w:rPr>
                <w:delText>MED</w:delText>
              </w:r>
            </w:del>
          </w:p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46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del w:id="2047" w:author="Zepie" w:date="2011-02-17T15:37:00Z">
              <w:r w:rsidRPr="005071F4" w:rsidDel="009069F1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delText>(N = 21)</w:delText>
              </w:r>
            </w:del>
          </w:p>
        </w:tc>
      </w:tr>
      <w:tr w:rsidR="009069F1" w:rsidRPr="005071F4" w:rsidDel="009069F1" w:rsidTr="009F02ED">
        <w:trPr>
          <w:trHeight w:val="31"/>
          <w:del w:id="2048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204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5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51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52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Preoperative</w:delText>
              </w:r>
            </w:del>
          </w:p>
        </w:tc>
        <w:tc>
          <w:tcPr>
            <w:tcW w:w="2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53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54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Postoperative</w:delText>
              </w:r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 xml:space="preserve"> (24 mo)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5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56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57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Preoperative</w:delText>
              </w:r>
            </w:del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58" w:author="Zepie" w:date="2011-02-17T15:37:00Z"/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del w:id="2059" w:author="Zepie" w:date="2011-02-17T15:37:00Z">
              <w:r w:rsidRPr="005071F4" w:rsidDel="009069F1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delText>Postoperative</w:delText>
              </w:r>
              <w:r w:rsidRPr="005071F4" w:rsidDel="009069F1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delText>(24 mo)</w:delText>
              </w:r>
            </w:del>
          </w:p>
        </w:tc>
      </w:tr>
      <w:tr w:rsidR="009069F1" w:rsidRPr="005071F4" w:rsidDel="009069F1" w:rsidTr="009F0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  <w:del w:id="2060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206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62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63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VAS</w:delText>
              </w:r>
            </w:del>
          </w:p>
        </w:tc>
        <w:tc>
          <w:tcPr>
            <w:tcW w:w="14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64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65" w:author="Zepie" w:date="2011-02-17T15:37:00Z"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>9 (7–10)</w:delText>
              </w:r>
            </w:del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66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67" w:author="Zepie" w:date="2011-02-17T15:37:00Z">
              <w:r w:rsidRPr="00FD4C53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delText>0</w:delText>
              </w:r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 xml:space="preserve"> (0–6)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6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69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70" w:author="Zepie" w:date="2011-02-17T15:37:00Z"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>7.9 (6–10)</w:delText>
              </w:r>
            </w:del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2071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72" w:author="Zepie" w:date="2011-02-17T15:37:00Z">
              <w:r w:rsidRPr="00FD4C53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delText>1</w:delText>
              </w:r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 xml:space="preserve"> (0–3)</w:delText>
              </w:r>
            </w:del>
          </w:p>
        </w:tc>
      </w:tr>
      <w:tr w:rsidR="009069F1" w:rsidRPr="005071F4" w:rsidDel="009069F1" w:rsidTr="009F02ED">
        <w:trPr>
          <w:trHeight w:val="31"/>
          <w:del w:id="2073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rPr>
                <w:del w:id="207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75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76" w:author="Zepie" w:date="2011-02-17T15:37:00Z">
              <w:r w:rsidRPr="005071F4" w:rsidDel="009069F1">
                <w:rPr>
                  <w:rFonts w:asciiTheme="minorEastAsia" w:hAnsiTheme="minorEastAsia" w:hint="eastAsia"/>
                  <w:sz w:val="18"/>
                  <w:szCs w:val="18"/>
                </w:rPr>
                <w:delText>ODI</w:delText>
              </w:r>
            </w:del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77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78" w:author="Zepie" w:date="2011-02-17T15:37:00Z"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>50 (22–96)</w:delText>
              </w:r>
            </w:del>
          </w:p>
        </w:tc>
        <w:tc>
          <w:tcPr>
            <w:tcW w:w="21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79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80" w:author="Zepie" w:date="2011-02-17T15:37:00Z">
              <w:r w:rsidRPr="00FD4C53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delText>10</w:delText>
              </w:r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 xml:space="preserve"> (0–30)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8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82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83" w:author="Zepie" w:date="2011-02-17T15:37:00Z"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>54 (28–100)</w:delText>
              </w:r>
            </w:del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Del="009069F1" w:rsidRDefault="00510629" w:rsidP="009F0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2084" w:author="Zepie" w:date="2011-02-17T15:37:00Z"/>
                <w:rFonts w:asciiTheme="minorEastAsia" w:hAnsiTheme="minorEastAsia"/>
                <w:sz w:val="18"/>
                <w:szCs w:val="18"/>
              </w:rPr>
            </w:pPr>
            <w:del w:id="2085" w:author="Zepie" w:date="2011-02-17T15:37:00Z">
              <w:r w:rsidRPr="00FD4C53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delText>10</w:delText>
              </w:r>
              <w:r w:rsidRPr="005071F4" w:rsidDel="009069F1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delText xml:space="preserve"> (0–22)</w:delText>
              </w:r>
            </w:del>
          </w:p>
        </w:tc>
      </w:tr>
    </w:tbl>
    <w:p w:rsidR="00510629" w:rsidRDefault="00510629" w:rsidP="00510629">
      <w:pPr>
        <w:wordWrap/>
        <w:adjustRightInd w:val="0"/>
        <w:jc w:val="left"/>
        <w:rPr>
          <w:rFonts w:asciiTheme="minorEastAsia" w:hAnsiTheme="minorEastAsia" w:cs="AdvTT5843c571"/>
          <w:kern w:val="0"/>
          <w:sz w:val="16"/>
          <w:szCs w:val="16"/>
        </w:rPr>
      </w:pPr>
      <w:r w:rsidRPr="009D43D3">
        <w:rPr>
          <w:rFonts w:asciiTheme="minorEastAsia" w:hAnsiTheme="minorEastAsia" w:cs="Optima"/>
          <w:kern w:val="0"/>
          <w:sz w:val="16"/>
          <w:szCs w:val="16"/>
        </w:rPr>
        <w:t>VAS, Visual Analogue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Optima"/>
          <w:kern w:val="0"/>
          <w:sz w:val="16"/>
          <w:szCs w:val="16"/>
        </w:rPr>
        <w:t>Scale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; ODI, </w:t>
      </w:r>
      <w:proofErr w:type="spellStart"/>
      <w:r w:rsidRPr="009D43D3">
        <w:rPr>
          <w:rFonts w:asciiTheme="minorEastAsia" w:hAnsiTheme="minorEastAsia" w:cs="Sabon-Roman"/>
          <w:kern w:val="0"/>
          <w:sz w:val="16"/>
          <w:szCs w:val="16"/>
        </w:rPr>
        <w:t>Oswestry</w:t>
      </w:r>
      <w:proofErr w:type="spellEnd"/>
      <w:r w:rsidRPr="009D43D3">
        <w:rPr>
          <w:rFonts w:asciiTheme="minorEastAsia" w:hAnsiTheme="minorEastAsia" w:cs="Sabon-Roman"/>
          <w:kern w:val="0"/>
          <w:sz w:val="16"/>
          <w:szCs w:val="16"/>
        </w:rPr>
        <w:t xml:space="preserve"> Low-Back Pain Disability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Questionnaire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PCH, 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>physical health component</w:t>
      </w:r>
      <w:r w:rsidRPr="009D43D3">
        <w:rPr>
          <w:rFonts w:asciiTheme="minorEastAsia" w:hAnsiTheme="minorEastAsia" w:cs="AdvPTimes" w:hint="eastAsia"/>
          <w:kern w:val="0"/>
          <w:sz w:val="16"/>
          <w:szCs w:val="16"/>
        </w:rPr>
        <w:t xml:space="preserve">; MCH, 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>mental health component</w:t>
      </w:r>
      <w:r w:rsidRPr="009D43D3">
        <w:rPr>
          <w:rFonts w:asciiTheme="minorEastAsia" w:hAnsiTheme="minorEastAsia" w:cs="AdvPTimes" w:hint="eastAsia"/>
          <w:kern w:val="0"/>
          <w:sz w:val="16"/>
          <w:szCs w:val="16"/>
        </w:rPr>
        <w:t>;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NASS,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German version of the North American Spine Society instrument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</w:t>
      </w:r>
      <w:r w:rsidRPr="009D43D3">
        <w:rPr>
          <w:rFonts w:asciiTheme="minorEastAsia" w:hAnsiTheme="minorEastAsia" w:cs="AdvTT5843c571"/>
          <w:kern w:val="0"/>
          <w:sz w:val="16"/>
          <w:szCs w:val="16"/>
        </w:rPr>
        <w:t>NS, not significant.</w:t>
      </w:r>
    </w:p>
    <w:p w:rsidR="00510629" w:rsidRDefault="00510629" w:rsidP="00510629">
      <w:pPr>
        <w:wordWrap/>
        <w:adjustRightInd w:val="0"/>
        <w:jc w:val="left"/>
        <w:rPr>
          <w:ins w:id="2086" w:author="Zepie" w:date="2011-02-17T15:37:00Z"/>
          <w:rFonts w:asciiTheme="minorEastAsia" w:hAnsiTheme="minorEastAsia"/>
          <w:sz w:val="16"/>
          <w:szCs w:val="16"/>
        </w:rPr>
      </w:pPr>
    </w:p>
    <w:p w:rsidR="009069F1" w:rsidRPr="00500840" w:rsidRDefault="009069F1" w:rsidP="009069F1">
      <w:pPr>
        <w:wordWrap/>
        <w:adjustRightInd w:val="0"/>
        <w:jc w:val="left"/>
        <w:rPr>
          <w:ins w:id="2087" w:author="Zepie" w:date="2011-02-17T15:37:00Z"/>
          <w:rFonts w:ascii="Univers-CondensedBold" w:hAnsi="Univers-CondensedBold" w:cs="Univers-CondensedBold"/>
          <w:b/>
          <w:bCs/>
          <w:kern w:val="0"/>
          <w:szCs w:val="20"/>
          <w:shd w:val="pct15" w:color="auto" w:fill="FFFFFF"/>
        </w:rPr>
      </w:pPr>
      <w:commentRangeStart w:id="2088"/>
      <w:ins w:id="2089" w:author="Zepie" w:date="2011-02-17T15:37:00Z"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수술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 xml:space="preserve"> 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전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 xml:space="preserve"> 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후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 xml:space="preserve"> 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증상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 xml:space="preserve"> 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정도의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 xml:space="preserve"> </w:t>
        </w:r>
        <w:r w:rsidRPr="00500840">
          <w:rPr>
            <w:rFonts w:ascii="Univers-CondensedBold" w:hAnsi="Univers-CondensedBold" w:cs="Univers-CondensedBold" w:hint="eastAsia"/>
            <w:b/>
            <w:bCs/>
            <w:kern w:val="0"/>
            <w:szCs w:val="20"/>
            <w:shd w:val="pct15" w:color="auto" w:fill="FFFFFF"/>
          </w:rPr>
          <w:t>비교</w:t>
        </w:r>
        <w:commentRangeEnd w:id="2088"/>
        <w:r w:rsidRPr="00500840">
          <w:rPr>
            <w:rStyle w:val="a6"/>
            <w:shd w:val="pct15" w:color="auto" w:fill="FFFFFF"/>
          </w:rPr>
          <w:commentReference w:id="2088"/>
        </w:r>
      </w:ins>
    </w:p>
    <w:p w:rsidR="009069F1" w:rsidRDefault="009069F1" w:rsidP="009069F1">
      <w:pPr>
        <w:wordWrap/>
        <w:adjustRightInd w:val="0"/>
        <w:jc w:val="left"/>
        <w:rPr>
          <w:ins w:id="2090" w:author="Zepie" w:date="2011-02-17T15:37:00Z"/>
          <w:rFonts w:ascii="Univers-CondensedBold" w:hAnsi="Univers-CondensedBold" w:cs="Univers-CondensedBold"/>
          <w:b/>
          <w:bCs/>
          <w:kern w:val="0"/>
          <w:szCs w:val="20"/>
        </w:rPr>
      </w:pPr>
      <w:proofErr w:type="gramStart"/>
      <w:ins w:id="2091" w:author="Zepie" w:date="2011-02-17T15:37:00Z"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Table </w:t>
        </w:r>
        <w:del w:id="2092" w:author="dfg" w:date="2011-02-20T21:46:00Z">
          <w:r w:rsidDel="00345C50">
            <w:rPr>
              <w:rFonts w:ascii="Univers-CondensedBold" w:hAnsi="Univers-CondensedBold" w:cs="Univers-CondensedBold" w:hint="eastAsia"/>
              <w:b/>
              <w:bCs/>
              <w:kern w:val="0"/>
              <w:szCs w:val="20"/>
            </w:rPr>
            <w:delText>3</w:delText>
          </w:r>
        </w:del>
      </w:ins>
      <w:ins w:id="2093" w:author="dfg" w:date="2011-02-20T21:46:00Z">
        <w:r w:rsidR="00345C50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4</w:t>
        </w:r>
      </w:ins>
      <w:ins w:id="2094" w:author="Zepie" w:date="2011-02-17T15:37:00Z"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>.</w:t>
        </w:r>
        <w:proofErr w:type="gramEnd"/>
        <w:r>
          <w:rPr>
            <w:rFonts w:ascii="Univers-CondensedBold" w:hAnsi="Univers-CondensedBold" w:cs="Univers-CondensedBold"/>
            <w:b/>
            <w:bCs/>
            <w:kern w:val="0"/>
            <w:szCs w:val="20"/>
          </w:rPr>
          <w:t xml:space="preserve"> Preoperative and Follow-up Assessment</w:t>
        </w:r>
      </w:ins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122"/>
        <w:gridCol w:w="728"/>
        <w:gridCol w:w="423"/>
        <w:gridCol w:w="595"/>
        <w:gridCol w:w="644"/>
        <w:gridCol w:w="692"/>
        <w:gridCol w:w="664"/>
        <w:gridCol w:w="807"/>
        <w:gridCol w:w="222"/>
        <w:gridCol w:w="1239"/>
        <w:gridCol w:w="1327"/>
        <w:gridCol w:w="779"/>
      </w:tblGrid>
      <w:tr w:rsidR="009069F1" w:rsidRPr="005071F4" w:rsidTr="009069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ins w:id="2095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096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097" w:author="Zepie" w:date="2011-02-17T15:37:00Z"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Wu X 등</w:t>
              </w:r>
            </w:ins>
          </w:p>
          <w:p w:rsidR="009069F1" w:rsidRPr="005071F4" w:rsidRDefault="009069F1" w:rsidP="009069F1">
            <w:pPr>
              <w:jc w:val="center"/>
              <w:rPr>
                <w:ins w:id="2098" w:author="Zepie" w:date="2011-02-17T15:37:00Z"/>
                <w:rFonts w:asciiTheme="minorEastAsia" w:hAnsiTheme="minorEastAsia"/>
                <w:sz w:val="18"/>
                <w:szCs w:val="18"/>
              </w:rPr>
            </w:pPr>
            <w:ins w:id="2099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ins w:id="2100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instrText xml:space="preserve"> HYPERLINK  \l "_ENREF_18" \o "Wu, 2006 #55" </w:instrText>
            </w:r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separate"/>
            </w:r>
            <w:ins w:id="2101" w:author="Zepie" w:date="2011-02-17T15:37:00Z">
              <w:r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18</w:t>
              </w:r>
            </w:ins>
            <w:r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fldChar w:fldCharType="end"/>
            </w:r>
            <w:ins w:id="2102" w:author="Zepie" w:date="2011-02-17T15:37:00Z">
              <w:r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]</w:t>
              </w:r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210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2104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105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O</w:t>
              </w:r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D</w:t>
              </w:r>
            </w:ins>
          </w:p>
          <w:p w:rsidR="009069F1" w:rsidRPr="005071F4" w:rsidRDefault="009069F1" w:rsidP="009069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2106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07" w:author="Zepie" w:date="2011-02-17T15:37:00Z">
              <w:r w:rsidRPr="005071F4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(N </w:t>
              </w:r>
              <w:r w:rsidRPr="005071F4">
                <w:rPr>
                  <w:rFonts w:asciiTheme="minorEastAsia" w:hAnsiTheme="minorEastAsia" w:cs="Univers-Condensed" w:hint="eastAsia"/>
                  <w:color w:val="auto"/>
                  <w:kern w:val="0"/>
                  <w:sz w:val="18"/>
                  <w:szCs w:val="18"/>
                </w:rPr>
                <w:t>=</w:t>
              </w:r>
              <w:r w:rsidRPr="005071F4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t xml:space="preserve"> </w:t>
              </w:r>
              <w:r w:rsidRPr="005071F4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358)</w:t>
              </w:r>
            </w:ins>
          </w:p>
        </w:tc>
        <w:tc>
          <w:tcPr>
            <w:tcW w:w="0" w:type="auto"/>
            <w:vAlign w:val="center"/>
          </w:tcPr>
          <w:p w:rsidR="009069F1" w:rsidRPr="005071F4" w:rsidRDefault="009069F1" w:rsidP="009069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210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069F1" w:rsidRPr="005071F4" w:rsidRDefault="009069F1" w:rsidP="009069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2109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110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MED</w:t>
              </w:r>
            </w:ins>
          </w:p>
          <w:p w:rsidR="009069F1" w:rsidRPr="005071F4" w:rsidRDefault="009069F1" w:rsidP="009069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2111" w:author="Zepie" w:date="2011-02-17T15:37:00Z"/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ins w:id="2112" w:author="Zepie" w:date="2011-02-17T15:37:00Z">
              <w:r w:rsidRPr="005071F4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 xml:space="preserve">(N </w:t>
              </w:r>
              <w:r w:rsidRPr="005071F4">
                <w:rPr>
                  <w:rFonts w:asciiTheme="minorEastAsia" w:hAnsiTheme="minorEastAsia" w:cs="Universal-GreekwithMathPi"/>
                  <w:color w:val="auto"/>
                  <w:kern w:val="0"/>
                  <w:sz w:val="18"/>
                  <w:szCs w:val="18"/>
                </w:rPr>
                <w:t>=</w:t>
              </w:r>
              <w:r w:rsidRPr="005071F4">
                <w:rPr>
                  <w:rFonts w:asciiTheme="minorEastAsia" w:hAnsiTheme="minorEastAsia" w:cs="Univers-Condensed"/>
                  <w:color w:val="auto"/>
                  <w:kern w:val="0"/>
                  <w:sz w:val="18"/>
                  <w:szCs w:val="18"/>
                </w:rPr>
                <w:t>873)</w:t>
              </w:r>
            </w:ins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ins w:id="2113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11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1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16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17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Preoperative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18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19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Postoperative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20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21" w:author="Zepie" w:date="2011-02-17T15:37:00Z">
              <w:r w:rsidRPr="005071F4">
                <w:rPr>
                  <w:rFonts w:asciiTheme="minorEastAsia" w:hAnsiTheme="minorEastAsia" w:cs="Univers-CondensedOblique"/>
                  <w:i/>
                  <w:iCs/>
                  <w:kern w:val="0"/>
                  <w:sz w:val="18"/>
                  <w:szCs w:val="18"/>
                </w:rPr>
                <w:t>P</w:t>
              </w:r>
            </w:ins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2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23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24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Preoperative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25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26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Postoperative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27" w:author="Zepie" w:date="2011-02-17T15:37:00Z"/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ins w:id="2128" w:author="Zepie" w:date="2011-02-17T15:37:00Z">
              <w:r w:rsidRPr="005071F4">
                <w:rPr>
                  <w:rFonts w:asciiTheme="minorEastAsia" w:hAnsiTheme="minorEastAsia" w:cs="Univers-CondensedOblique" w:hint="eastAsia"/>
                  <w:i/>
                  <w:iCs/>
                  <w:kern w:val="0"/>
                  <w:sz w:val="18"/>
                  <w:szCs w:val="18"/>
                </w:rPr>
                <w:t>P</w:t>
              </w:r>
            </w:ins>
          </w:p>
        </w:tc>
      </w:tr>
      <w:tr w:rsidR="009069F1" w:rsidRPr="005071F4" w:rsidTr="009069F1">
        <w:trPr>
          <w:trHeight w:val="184"/>
          <w:ins w:id="2129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13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3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32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VAS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33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34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7</w:t>
              </w:r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2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35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36" w:author="Zepie" w:date="2011-02-17T15:37:00Z">
              <w:r w:rsidRPr="00FD4C53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t>2</w:t>
              </w:r>
              <w:r w:rsidRPr="00FD4C53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t>6</w:t>
              </w:r>
            </w:ins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37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38" w:author="Zepie" w:date="2011-02-17T15:37:00Z">
              <w:r w:rsidRPr="005071F4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t>&lt;</w:t>
              </w:r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0.005</w:t>
              </w:r>
            </w:ins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3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40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41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7</w:t>
              </w:r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8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42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43" w:author="Zepie" w:date="2011-02-17T15:37:00Z">
              <w:r w:rsidRPr="00FD4C53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t>2</w:t>
              </w:r>
              <w:r w:rsidRPr="00FD4C53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t>3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44" w:author="Zepie" w:date="2011-02-17T15:37:00Z"/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ins w:id="2145" w:author="Zepie" w:date="2011-02-17T15:37:00Z">
              <w:r w:rsidRPr="005071F4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t>&lt;</w:t>
              </w:r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0.005</w:t>
              </w:r>
            </w:ins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ins w:id="214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14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48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49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ODI (%)</w:t>
              </w:r>
            </w:ins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50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51" w:author="Zepie" w:date="2011-02-17T15:37:00Z"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52</w:t>
              </w:r>
            </w:ins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52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53" w:author="Zepie" w:date="2011-02-17T15:37:00Z">
              <w:r w:rsidRPr="00FD4C53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t>2</w:t>
              </w:r>
              <w:r w:rsidRPr="00FD4C53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t>1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54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55" w:author="Zepie" w:date="2011-02-17T15:37:00Z">
              <w:r w:rsidRPr="005071F4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t>&lt;</w:t>
              </w:r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0.005</w:t>
              </w:r>
            </w:ins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5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57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58" w:author="Zepie" w:date="2011-02-17T15:37:00Z"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48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5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60" w:author="Zepie" w:date="2011-02-17T15:37:00Z">
              <w:r w:rsidRPr="00FD4C53">
                <w:rPr>
                  <w:rFonts w:asciiTheme="minorEastAsia" w:hAnsiTheme="minorEastAsia" w:cs="Univers-Condensed"/>
                  <w:kern w:val="0"/>
                  <w:sz w:val="18"/>
                  <w:szCs w:val="18"/>
                  <w:highlight w:val="yellow"/>
                </w:rPr>
                <w:t>2</w:t>
              </w:r>
              <w:r w:rsidRPr="00FD4C53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  <w:highlight w:val="yellow"/>
                </w:rPr>
                <w:t>3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6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62" w:author="Zepie" w:date="2011-02-17T15:37:00Z">
              <w:r w:rsidRPr="005071F4">
                <w:rPr>
                  <w:rFonts w:asciiTheme="minorEastAsia" w:hAnsiTheme="minorEastAsia" w:cs="Universal-GreekwithMathPi" w:hint="eastAsia"/>
                  <w:kern w:val="0"/>
                  <w:sz w:val="18"/>
                  <w:szCs w:val="18"/>
                </w:rPr>
                <w:t>&lt;</w:t>
              </w:r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0.005</w:t>
              </w:r>
            </w:ins>
          </w:p>
        </w:tc>
      </w:tr>
      <w:tr w:rsidR="009069F1" w:rsidRPr="005071F4" w:rsidTr="009069F1">
        <w:trPr>
          <w:trHeight w:val="403"/>
          <w:ins w:id="2163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164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65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Jin KM</w:t>
              </w:r>
              <w:r w:rsidRPr="005071F4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등 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&lt;EndNote&gt;&lt;Cite&gt;&lt;Author&gt;Jin&lt;/Author&gt;&lt;Year&gt;2007&lt;/Year&gt;&lt;RecNum&gt;59&lt;/RecNum&gt;&lt;DisplayText&gt;[19]&lt;/DisplayText&gt;&lt;record&gt;&lt;rec-number&gt;59&lt;/rec-number&gt;&lt;foreign-keys&gt;&lt;key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ins w:id="2166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"_ENREF_19" \o "Jin, 2007 #59"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2167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2168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6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70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71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172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OD</w:t>
              </w:r>
            </w:ins>
          </w:p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73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174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607)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75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76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177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MED</w:t>
              </w:r>
            </w:ins>
          </w:p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78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179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295)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80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181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P</w:t>
              </w:r>
            </w:ins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  <w:ins w:id="2182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18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84" w:author="Zepie" w:date="2011-02-17T15:37:00Z"/>
                <w:rFonts w:asciiTheme="minorEastAsia" w:hAnsiTheme="minorEastAsia"/>
                <w:sz w:val="18"/>
                <w:szCs w:val="18"/>
              </w:rPr>
            </w:pPr>
            <w:proofErr w:type="spellStart"/>
            <w:ins w:id="2185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MacNab</w:t>
              </w:r>
              <w:proofErr w:type="spellEnd"/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 xml:space="preserve"> criteria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86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87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Excellent (cases)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88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89" w:author="Zepie" w:date="2011-02-17T15:37:00Z">
              <w:r w:rsidRPr="005071F4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290</w:t>
              </w:r>
            </w:ins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9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9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92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140</w:t>
              </w:r>
            </w:ins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9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trHeight w:val="45"/>
          <w:ins w:id="2194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19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9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97" w:author="Zepie" w:date="2011-02-17T15:37:00Z"/>
                <w:rFonts w:asciiTheme="minorEastAsia" w:hAnsiTheme="minorEastAsia"/>
                <w:sz w:val="18"/>
                <w:szCs w:val="18"/>
              </w:rPr>
            </w:pPr>
            <w:ins w:id="2198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Good</w:t>
              </w:r>
            </w:ins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9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00" w:author="Zepie" w:date="2011-02-17T15:37:00Z">
              <w:r w:rsidRPr="005071F4">
                <w:rPr>
                  <w:rFonts w:asciiTheme="minorEastAsia" w:hAnsiTheme="minorEastAsia" w:cs="Univers-Condensed" w:hint="eastAsia"/>
                  <w:bCs/>
                  <w:kern w:val="0"/>
                  <w:sz w:val="18"/>
                  <w:szCs w:val="18"/>
                </w:rPr>
                <w:t>226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0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02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03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110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0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"/>
          <w:ins w:id="2205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20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0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08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09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Fair</w:t>
              </w:r>
            </w:ins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10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1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51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1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13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14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29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1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trHeight w:val="157"/>
          <w:ins w:id="221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21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1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1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20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Poor</w:t>
              </w:r>
            </w:ins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2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22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40</w:t>
              </w:r>
            </w:ins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2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24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25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16</w:t>
              </w:r>
            </w:ins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2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ins w:id="2227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22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2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30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Success</w:t>
              </w:r>
              <w:r>
                <w:rPr>
                  <w:rFonts w:asciiTheme="minorEastAsia" w:hAnsiTheme="minorEastAsia" w:cs="AdvTT5843c571" w:hint="eastAsia"/>
                  <w:kern w:val="0"/>
                  <w:sz w:val="18"/>
                  <w:szCs w:val="18"/>
                </w:rPr>
                <w:t xml:space="preserve"> r</w:t>
              </w:r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 xml:space="preserve">ate </w:t>
              </w:r>
            </w:ins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3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32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33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84.7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3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35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36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85.0</w:t>
              </w:r>
            </w:ins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37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38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9069F1" w:rsidRPr="005071F4" w:rsidTr="009069F1">
        <w:trPr>
          <w:trHeight w:val="40"/>
          <w:ins w:id="2239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24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4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42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No. of poor outcome (%)</w:t>
              </w:r>
            </w:ins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43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44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2245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45 (15.3)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4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47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48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91 (15.0)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4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50" w:author="Zepie" w:date="2011-02-17T15:37:00Z">
              <w:r w:rsidRPr="005071F4">
                <w:rPr>
                  <w:rFonts w:asciiTheme="minorEastAsia" w:hAnsiTheme="minorEastAsia" w:cs="AdvTT5843c571"/>
                  <w:kern w:val="0"/>
                  <w:sz w:val="18"/>
                  <w:szCs w:val="18"/>
                </w:rPr>
                <w:t>NS</w:t>
              </w:r>
            </w:ins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ins w:id="2251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252" w:author="Zepie" w:date="2011-02-17T15:37:00Z"/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  <w:p w:rsidR="009069F1" w:rsidRPr="005071F4" w:rsidRDefault="009069F1" w:rsidP="009069F1">
            <w:pPr>
              <w:jc w:val="center"/>
              <w:rPr>
                <w:ins w:id="2253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54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Orlando R</w:t>
              </w:r>
              <w:r w:rsidRPr="005071F4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등 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"_ENREF_20" \o "Orlando, 2007 #15"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2255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20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2256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5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58" w:author="Zepie" w:date="2011-02-17T15:37:00Z"/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ins w:id="2259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kern w:val="0"/>
                  <w:sz w:val="18"/>
                  <w:szCs w:val="18"/>
                </w:rPr>
                <w:t>OD</w:t>
              </w:r>
            </w:ins>
          </w:p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60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61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19)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6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63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264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MED</w:t>
              </w:r>
            </w:ins>
          </w:p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65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66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21)</w:t>
              </w:r>
            </w:ins>
          </w:p>
        </w:tc>
      </w:tr>
      <w:tr w:rsidR="009069F1" w:rsidRPr="005071F4" w:rsidTr="009069F1">
        <w:trPr>
          <w:trHeight w:val="40"/>
          <w:ins w:id="2267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26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6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70" w:author="Zepie" w:date="2011-02-17T15:37:00Z">
              <w:r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 xml:space="preserve">         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7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72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Preoperative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73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74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Postoperative</w:t>
              </w:r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 xml:space="preserve"> (24 </w:t>
              </w:r>
              <w:proofErr w:type="spellStart"/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mo</w:t>
              </w:r>
              <w:proofErr w:type="spellEnd"/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7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76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77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Preoperative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78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79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Postoperative</w:t>
              </w:r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 xml:space="preserve">(24 </w:t>
              </w:r>
              <w:proofErr w:type="spellStart"/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mo</w:t>
              </w:r>
              <w:proofErr w:type="spellEnd"/>
              <w:r w:rsidRPr="005071F4">
                <w:rPr>
                  <w:rFonts w:asciiTheme="minorEastAsia" w:hAnsiTheme="minorEastAsia" w:cs="Univers-Condensed" w:hint="eastAsia"/>
                  <w:kern w:val="0"/>
                  <w:sz w:val="18"/>
                  <w:szCs w:val="18"/>
                </w:rPr>
                <w:t>)</w:t>
              </w:r>
            </w:ins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ins w:id="2280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28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82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83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VAS</w:t>
              </w:r>
            </w:ins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84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85" w:author="Zepie" w:date="2011-02-17T15:37:00Z"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>9 (7–10)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86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87" w:author="Zepie" w:date="2011-02-17T15:37:00Z">
              <w:r w:rsidRPr="00FD4C53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t>0</w:t>
              </w:r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 xml:space="preserve"> (0–6)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8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8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90" w:author="Zepie" w:date="2011-02-17T15:37:00Z"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>7.9 (6–10)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29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92" w:author="Zepie" w:date="2011-02-17T15:37:00Z">
              <w:r w:rsidRPr="00FD4C53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t>1</w:t>
              </w:r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 xml:space="preserve"> (0–3)</w:t>
              </w:r>
            </w:ins>
          </w:p>
        </w:tc>
      </w:tr>
      <w:tr w:rsidR="009069F1" w:rsidRPr="005071F4" w:rsidTr="009069F1">
        <w:trPr>
          <w:trHeight w:val="40"/>
          <w:ins w:id="2293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29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95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96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ODI</w:t>
              </w:r>
            </w:ins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97" w:author="Zepie" w:date="2011-02-17T15:37:00Z"/>
                <w:rFonts w:asciiTheme="minorEastAsia" w:hAnsiTheme="minorEastAsia"/>
                <w:sz w:val="18"/>
                <w:szCs w:val="18"/>
              </w:rPr>
            </w:pPr>
            <w:ins w:id="2298" w:author="Zepie" w:date="2011-02-17T15:37:00Z"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>50 (22–96)</w:t>
              </w:r>
            </w:ins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9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00" w:author="Zepie" w:date="2011-02-17T15:37:00Z">
              <w:r w:rsidRPr="00FD4C53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t>10</w:t>
              </w:r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 xml:space="preserve"> (0–30)</w:t>
              </w:r>
            </w:ins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01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02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03" w:author="Zepie" w:date="2011-02-17T15:37:00Z"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>54 (28–100)</w:t>
              </w:r>
            </w:ins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04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05" w:author="Zepie" w:date="2011-02-17T15:37:00Z">
              <w:r w:rsidRPr="00FD4C53">
                <w:rPr>
                  <w:rFonts w:asciiTheme="minorEastAsia" w:hAnsiTheme="minorEastAsia" w:cs="Optima"/>
                  <w:kern w:val="0"/>
                  <w:sz w:val="18"/>
                  <w:szCs w:val="18"/>
                  <w:highlight w:val="yellow"/>
                </w:rPr>
                <w:t>10</w:t>
              </w:r>
              <w:r w:rsidRPr="005071F4">
                <w:rPr>
                  <w:rFonts w:asciiTheme="minorEastAsia" w:hAnsiTheme="minorEastAsia" w:cs="Optima"/>
                  <w:kern w:val="0"/>
                  <w:sz w:val="18"/>
                  <w:szCs w:val="18"/>
                </w:rPr>
                <w:t xml:space="preserve"> (0–22)</w:t>
              </w:r>
            </w:ins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ins w:id="230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307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08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Sebastian R</w:t>
              </w:r>
              <w:r w:rsidRPr="005071F4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등 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&lt;/Year&gt;&lt;RecNum&gt;58&lt;/RecNum&gt;&lt;DisplayText&gt;[21]&lt;/DisplayText&gt;&lt;record&gt;&lt;rec-number&gt;58&lt;/rec-number&gt;&lt;foreign-keys&gt;&lt;key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ins w:id="2309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"_ENREF_21" \o "Sebastian, 2008  #58"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2310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2311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1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1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14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315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OD</w:t>
              </w:r>
            </w:ins>
          </w:p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16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317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87)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18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19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320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MED</w:t>
              </w:r>
            </w:ins>
          </w:p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21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322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91)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2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trHeight w:val="36"/>
          <w:ins w:id="2324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32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26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2327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2년 후 통증 없음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28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2329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79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30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3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32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85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3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  <w:ins w:id="2334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33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36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2337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NASS</w:t>
              </w:r>
            </w:ins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38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2339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Preoperative</w:t>
              </w:r>
            </w:ins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40" w:author="Zepie" w:date="2011-02-17T15:37:00Z"/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ins w:id="234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4.2</w:t>
              </w:r>
            </w:ins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4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43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44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4.6</w:t>
              </w:r>
            </w:ins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4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trHeight w:val="361"/>
          <w:ins w:id="234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34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4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4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50" w:author="Zepie" w:date="2011-02-17T15:37:00Z">
              <w:r w:rsidRPr="005071F4">
                <w:rPr>
                  <w:rFonts w:asciiTheme="minorEastAsia" w:hAnsiTheme="minorEastAsia" w:cs="Univers-Condensed"/>
                  <w:kern w:val="0"/>
                  <w:sz w:val="18"/>
                  <w:szCs w:val="18"/>
                </w:rPr>
                <w:t>Postoperative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5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52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2.3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5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54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55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2.1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5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  <w:ins w:id="2357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358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59" w:author="Zepie" w:date="2011-02-17T15:37:00Z"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t>Kotryna V</w:t>
              </w:r>
              <w:r w:rsidRPr="005071F4">
                <w:rPr>
                  <w:rFonts w:asciiTheme="minorEastAsia" w:hAnsiTheme="minorEastAsia" w:hint="eastAsia"/>
                  <w:noProof/>
                  <w:sz w:val="18"/>
                  <w:szCs w:val="18"/>
                </w:rPr>
                <w:t xml:space="preserve"> 등 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begin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separate"/>
              </w:r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[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HYPERLINK  \l "_ENREF_22" \o "Kotryna, 2010  #11" </w:instrText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ins w:id="2360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ins>
            <w:r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  <w:ins w:id="2361" w:author="Zepie" w:date="2011-02-17T15:37:00Z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]</w:t>
              </w:r>
              <w:r w:rsidRPr="005071F4">
                <w:rPr>
                  <w:rFonts w:asciiTheme="minorEastAsia" w:hAnsiTheme="minorEastAsia"/>
                  <w:noProof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62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63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호전 비율</w:t>
              </w:r>
            </w:ins>
          </w:p>
        </w:tc>
        <w:tc>
          <w:tcPr>
            <w:tcW w:w="16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64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65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366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OD</w:t>
              </w:r>
            </w:ins>
          </w:p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67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368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50)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69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69F1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70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371" w:author="Zepie" w:date="2011-02-17T15:37:00Z">
              <w:r w:rsidRPr="005071F4">
                <w:rPr>
                  <w:rFonts w:asciiTheme="minorEastAsia" w:hAnsiTheme="minorEastAsia" w:hint="eastAsia"/>
                  <w:b/>
                  <w:sz w:val="18"/>
                  <w:szCs w:val="18"/>
                </w:rPr>
                <w:t>MED</w:t>
              </w:r>
            </w:ins>
          </w:p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72" w:author="Zepie" w:date="2011-02-17T15:37:00Z"/>
                <w:rFonts w:asciiTheme="minorEastAsia" w:hAnsiTheme="minorEastAsia"/>
                <w:b/>
                <w:sz w:val="18"/>
                <w:szCs w:val="18"/>
              </w:rPr>
            </w:pPr>
            <w:ins w:id="2373" w:author="Zepie" w:date="2011-02-17T15:37:00Z">
              <w:r w:rsidRPr="005071F4">
                <w:rPr>
                  <w:rFonts w:asciiTheme="minorEastAsia" w:hAnsiTheme="minorEastAsia" w:cs="Univers-Condensed" w:hint="eastAsia"/>
                  <w:b/>
                  <w:bCs/>
                  <w:color w:val="auto"/>
                  <w:kern w:val="0"/>
                  <w:sz w:val="18"/>
                  <w:szCs w:val="18"/>
                </w:rPr>
                <w:t>(N = 50)</w:t>
              </w:r>
            </w:ins>
          </w:p>
        </w:tc>
      </w:tr>
      <w:tr w:rsidR="009069F1" w:rsidRPr="005071F4" w:rsidTr="009069F1">
        <w:trPr>
          <w:trHeight w:val="31"/>
          <w:ins w:id="2374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375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76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77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SF-36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78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79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PHC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80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8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50%</w:t>
              </w:r>
            </w:ins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8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wordWrap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83" w:author="Zepie" w:date="2011-02-17T15:37:00Z"/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ins w:id="2384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53%</w:t>
              </w:r>
            </w:ins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  <w:ins w:id="2385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38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8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88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89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MHC</w:t>
              </w:r>
            </w:ins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90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9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28.4%</w:t>
              </w:r>
            </w:ins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9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393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94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30.2%</w:t>
              </w:r>
            </w:ins>
          </w:p>
        </w:tc>
      </w:tr>
      <w:tr w:rsidR="009069F1" w:rsidRPr="005071F4" w:rsidTr="009069F1">
        <w:trPr>
          <w:trHeight w:val="31"/>
          <w:ins w:id="2395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39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97" w:author="Zepie" w:date="2011-02-17T15:37:00Z"/>
                <w:rFonts w:asciiTheme="minorEastAsia" w:hAnsiTheme="minorEastAsia"/>
                <w:sz w:val="18"/>
                <w:szCs w:val="18"/>
              </w:rPr>
            </w:pPr>
            <w:ins w:id="2398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ODI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99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400" w:author="Zepie" w:date="2011-02-17T15:37:00Z"/>
                <w:rFonts w:asciiTheme="minorEastAsia" w:hAnsiTheme="minorEastAsia"/>
                <w:sz w:val="18"/>
                <w:szCs w:val="18"/>
              </w:rPr>
            </w:pPr>
            <w:ins w:id="2401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62%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402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403" w:author="Zepie" w:date="2011-02-17T15:37:00Z"/>
                <w:rFonts w:asciiTheme="minorEastAsia" w:hAnsiTheme="minorEastAsia"/>
                <w:sz w:val="18"/>
                <w:szCs w:val="18"/>
              </w:rPr>
            </w:pPr>
            <w:ins w:id="2404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65%</w:t>
              </w:r>
            </w:ins>
          </w:p>
        </w:tc>
      </w:tr>
      <w:tr w:rsidR="009069F1" w:rsidRPr="005071F4" w:rsidTr="0090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  <w:ins w:id="2405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406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07" w:author="Zepie" w:date="2011-02-17T15:37:00Z"/>
                <w:rFonts w:asciiTheme="minorEastAsia" w:hAnsiTheme="minorEastAsia"/>
                <w:sz w:val="18"/>
                <w:szCs w:val="18"/>
              </w:rPr>
            </w:pPr>
            <w:ins w:id="2408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VAS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0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410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허리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1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412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50.2%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1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14" w:author="Zepie" w:date="2011-02-17T15:37:00Z"/>
                <w:rFonts w:asciiTheme="minorEastAsia" w:hAnsiTheme="minorEastAsia"/>
                <w:sz w:val="18"/>
                <w:szCs w:val="18"/>
              </w:rPr>
            </w:pPr>
            <w:ins w:id="2415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60.9%</w:t>
              </w:r>
            </w:ins>
          </w:p>
        </w:tc>
      </w:tr>
      <w:tr w:rsidR="009069F1" w:rsidRPr="005071F4" w:rsidTr="009069F1">
        <w:trPr>
          <w:trHeight w:val="31"/>
          <w:ins w:id="2416" w:author="Zepie" w:date="2011-02-17T15:3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rPr>
                <w:ins w:id="2417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418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419" w:author="Zepie" w:date="2011-02-17T15:37:00Z"/>
                <w:rFonts w:asciiTheme="minorEastAsia" w:hAnsiTheme="minorEastAsia"/>
                <w:sz w:val="18"/>
                <w:szCs w:val="18"/>
              </w:rPr>
            </w:pPr>
            <w:ins w:id="2420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하지</w:t>
              </w:r>
            </w:ins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421" w:author="Zepie" w:date="2011-02-17T15:37:00Z"/>
                <w:rFonts w:asciiTheme="minorEastAsia" w:hAnsiTheme="minorEastAsia"/>
                <w:sz w:val="18"/>
                <w:szCs w:val="18"/>
              </w:rPr>
            </w:pPr>
            <w:ins w:id="2422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68.8%</w:t>
              </w:r>
            </w:ins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423" w:author="Zepie" w:date="2011-02-17T15:37:00Z"/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9069F1" w:rsidRPr="005071F4" w:rsidRDefault="009069F1" w:rsidP="009069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424" w:author="Zepie" w:date="2011-02-17T15:37:00Z"/>
                <w:rFonts w:asciiTheme="minorEastAsia" w:hAnsiTheme="minorEastAsia"/>
                <w:sz w:val="18"/>
                <w:szCs w:val="18"/>
              </w:rPr>
            </w:pPr>
            <w:ins w:id="2425" w:author="Zepie" w:date="2011-02-17T15:37:00Z">
              <w:r w:rsidRPr="005071F4">
                <w:rPr>
                  <w:rFonts w:asciiTheme="minorEastAsia" w:hAnsiTheme="minorEastAsia" w:hint="eastAsia"/>
                  <w:sz w:val="18"/>
                  <w:szCs w:val="18"/>
                </w:rPr>
                <w:t>74%</w:t>
              </w:r>
            </w:ins>
          </w:p>
        </w:tc>
      </w:tr>
    </w:tbl>
    <w:p w:rsidR="009069F1" w:rsidRDefault="009069F1" w:rsidP="009069F1">
      <w:pPr>
        <w:wordWrap/>
        <w:adjustRightInd w:val="0"/>
        <w:jc w:val="left"/>
        <w:rPr>
          <w:ins w:id="2426" w:author="Zepie" w:date="2011-02-17T15:37:00Z"/>
          <w:rFonts w:asciiTheme="minorEastAsia" w:hAnsiTheme="minorEastAsia" w:cs="AdvTT5843c571"/>
          <w:kern w:val="0"/>
          <w:sz w:val="16"/>
          <w:szCs w:val="16"/>
        </w:rPr>
      </w:pPr>
      <w:ins w:id="2427" w:author="Zepie" w:date="2011-02-17T15:37:00Z">
        <w:r w:rsidRPr="009D43D3">
          <w:rPr>
            <w:rFonts w:asciiTheme="minorEastAsia" w:hAnsiTheme="minorEastAsia" w:cs="Optima"/>
            <w:kern w:val="0"/>
            <w:sz w:val="16"/>
            <w:szCs w:val="16"/>
          </w:rPr>
          <w:t>VAS, Visual Analogue</w:t>
        </w:r>
        <w:r w:rsidRPr="009D43D3">
          <w:rPr>
            <w:rFonts w:asciiTheme="minorEastAsia" w:hAnsiTheme="minorEastAsia" w:cs="Optima" w:hint="eastAsia"/>
            <w:kern w:val="0"/>
            <w:sz w:val="16"/>
            <w:szCs w:val="16"/>
          </w:rPr>
          <w:t xml:space="preserve"> </w:t>
        </w:r>
        <w:r w:rsidRPr="009D43D3">
          <w:rPr>
            <w:rFonts w:asciiTheme="minorEastAsia" w:hAnsiTheme="minorEastAsia" w:cs="Optima"/>
            <w:kern w:val="0"/>
            <w:sz w:val="16"/>
            <w:szCs w:val="16"/>
          </w:rPr>
          <w:t>Scale</w:t>
        </w:r>
        <w:r w:rsidRPr="009D43D3">
          <w:rPr>
            <w:rFonts w:asciiTheme="minorEastAsia" w:hAnsiTheme="minorEastAsia" w:cs="Optima" w:hint="eastAsia"/>
            <w:kern w:val="0"/>
            <w:sz w:val="16"/>
            <w:szCs w:val="16"/>
          </w:rPr>
          <w:t xml:space="preserve">; ODI, </w:t>
        </w:r>
        <w:proofErr w:type="spellStart"/>
        <w:r w:rsidRPr="009D43D3">
          <w:rPr>
            <w:rFonts w:asciiTheme="minorEastAsia" w:hAnsiTheme="minorEastAsia" w:cs="Sabon-Roman"/>
            <w:kern w:val="0"/>
            <w:sz w:val="16"/>
            <w:szCs w:val="16"/>
          </w:rPr>
          <w:t>Oswestry</w:t>
        </w:r>
        <w:proofErr w:type="spellEnd"/>
        <w:r w:rsidRPr="009D43D3">
          <w:rPr>
            <w:rFonts w:asciiTheme="minorEastAsia" w:hAnsiTheme="minorEastAsia" w:cs="Sabon-Roman"/>
            <w:kern w:val="0"/>
            <w:sz w:val="16"/>
            <w:szCs w:val="16"/>
          </w:rPr>
          <w:t xml:space="preserve"> Low-Back Pain Disability</w:t>
        </w:r>
        <w:r w:rsidRPr="009D43D3">
          <w:rPr>
            <w:rFonts w:asciiTheme="minorEastAsia" w:hAnsiTheme="minorEastAsia" w:cs="Sabon-Roman" w:hint="eastAsia"/>
            <w:kern w:val="0"/>
            <w:sz w:val="16"/>
            <w:szCs w:val="16"/>
          </w:rPr>
          <w:t xml:space="preserve"> </w:t>
        </w:r>
        <w:r w:rsidRPr="009D43D3">
          <w:rPr>
            <w:rFonts w:asciiTheme="minorEastAsia" w:hAnsiTheme="minorEastAsia" w:cs="Sabon-Roman"/>
            <w:kern w:val="0"/>
            <w:sz w:val="16"/>
            <w:szCs w:val="16"/>
          </w:rPr>
          <w:t>Questionnaire</w:t>
        </w:r>
        <w:r w:rsidRPr="009D43D3">
          <w:rPr>
            <w:rFonts w:asciiTheme="minorEastAsia" w:hAnsiTheme="minorEastAsia" w:cs="Sabon-Roman" w:hint="eastAsia"/>
            <w:kern w:val="0"/>
            <w:sz w:val="16"/>
            <w:szCs w:val="16"/>
          </w:rPr>
          <w:t xml:space="preserve">; PCH, </w:t>
        </w:r>
        <w:r w:rsidRPr="009D43D3">
          <w:rPr>
            <w:rFonts w:asciiTheme="minorEastAsia" w:hAnsiTheme="minorEastAsia" w:cs="AdvPTimes"/>
            <w:kern w:val="0"/>
            <w:sz w:val="16"/>
            <w:szCs w:val="16"/>
          </w:rPr>
          <w:t>physical health component</w:t>
        </w:r>
        <w:r w:rsidRPr="009D43D3">
          <w:rPr>
            <w:rFonts w:asciiTheme="minorEastAsia" w:hAnsiTheme="minorEastAsia" w:cs="AdvPTimes" w:hint="eastAsia"/>
            <w:kern w:val="0"/>
            <w:sz w:val="16"/>
            <w:szCs w:val="16"/>
          </w:rPr>
          <w:t xml:space="preserve">; MCH, </w:t>
        </w:r>
        <w:r w:rsidRPr="009D43D3">
          <w:rPr>
            <w:rFonts w:asciiTheme="minorEastAsia" w:hAnsiTheme="minorEastAsia" w:cs="AdvPTimes"/>
            <w:kern w:val="0"/>
            <w:sz w:val="16"/>
            <w:szCs w:val="16"/>
          </w:rPr>
          <w:t>mental health component</w:t>
        </w:r>
        <w:r w:rsidRPr="009D43D3">
          <w:rPr>
            <w:rFonts w:asciiTheme="minorEastAsia" w:hAnsiTheme="minorEastAsia" w:cs="AdvPTimes" w:hint="eastAsia"/>
            <w:kern w:val="0"/>
            <w:sz w:val="16"/>
            <w:szCs w:val="16"/>
          </w:rPr>
          <w:t>;</w:t>
        </w:r>
        <w:r w:rsidRPr="009D43D3">
          <w:rPr>
            <w:rFonts w:asciiTheme="minorEastAsia" w:hAnsiTheme="minorEastAsia" w:cs="AdvPTimes"/>
            <w:kern w:val="0"/>
            <w:sz w:val="16"/>
            <w:szCs w:val="16"/>
          </w:rPr>
          <w:t xml:space="preserve"> </w:t>
        </w:r>
        <w:r w:rsidRPr="009D43D3">
          <w:rPr>
            <w:rFonts w:asciiTheme="minorEastAsia" w:hAnsiTheme="minorEastAsia" w:cs="Sabon-Roman" w:hint="eastAsia"/>
            <w:kern w:val="0"/>
            <w:sz w:val="16"/>
            <w:szCs w:val="16"/>
          </w:rPr>
          <w:t xml:space="preserve">NASS, </w:t>
        </w:r>
        <w:r w:rsidRPr="009D43D3">
          <w:rPr>
            <w:rFonts w:asciiTheme="minorEastAsia" w:hAnsiTheme="minorEastAsia" w:cs="Sabon-Roman"/>
            <w:kern w:val="0"/>
            <w:sz w:val="16"/>
            <w:szCs w:val="16"/>
          </w:rPr>
          <w:t>German version of the North American Spine Society instrument</w:t>
        </w:r>
        <w:r w:rsidRPr="009D43D3">
          <w:rPr>
            <w:rFonts w:asciiTheme="minorEastAsia" w:hAnsiTheme="minorEastAsia" w:cs="Sabon-Roman" w:hint="eastAsia"/>
            <w:kern w:val="0"/>
            <w:sz w:val="16"/>
            <w:szCs w:val="16"/>
          </w:rPr>
          <w:t xml:space="preserve">; </w:t>
        </w:r>
        <w:r w:rsidRPr="009D43D3">
          <w:rPr>
            <w:rFonts w:asciiTheme="minorEastAsia" w:hAnsiTheme="minorEastAsia" w:cs="AdvTT5843c571"/>
            <w:kern w:val="0"/>
            <w:sz w:val="16"/>
            <w:szCs w:val="16"/>
          </w:rPr>
          <w:t>NS, not significant.</w:t>
        </w:r>
      </w:ins>
    </w:p>
    <w:p w:rsidR="009069F1" w:rsidRPr="009D43D3" w:rsidRDefault="009069F1" w:rsidP="00510629">
      <w:pPr>
        <w:wordWrap/>
        <w:adjustRightInd w:val="0"/>
        <w:jc w:val="left"/>
        <w:rPr>
          <w:rFonts w:asciiTheme="minorEastAsia" w:hAnsiTheme="minorEastAsia"/>
          <w:sz w:val="16"/>
          <w:szCs w:val="16"/>
        </w:rPr>
      </w:pPr>
    </w:p>
    <w:p w:rsidR="00663AB0" w:rsidRPr="00424270" w:rsidRDefault="00663AB0" w:rsidP="00424270">
      <w:pPr>
        <w:rPr>
          <w:rFonts w:eastAsiaTheme="minorHAnsi"/>
          <w:b/>
        </w:rPr>
      </w:pPr>
      <w:r w:rsidRPr="00424270">
        <w:rPr>
          <w:rFonts w:eastAsiaTheme="minorHAnsi" w:hint="eastAsia"/>
          <w:b/>
        </w:rPr>
        <w:t>술기의 선택기준</w:t>
      </w:r>
    </w:p>
    <w:p w:rsidR="007A3E9C" w:rsidRPr="007445CF" w:rsidRDefault="00E22B68" w:rsidP="007445CF">
      <w:pPr>
        <w:ind w:firstLineChars="100" w:firstLine="200"/>
      </w:pPr>
      <w:r>
        <w:rPr>
          <w:rFonts w:eastAsiaTheme="minorHAnsi" w:hint="eastAsia"/>
        </w:rPr>
        <w:t xml:space="preserve">척추 수술에 있어 수술 실패의 주요 원인은 </w:t>
      </w:r>
      <w:r w:rsidR="00A47857">
        <w:rPr>
          <w:rFonts w:eastAsiaTheme="minorHAnsi" w:hint="eastAsia"/>
        </w:rPr>
        <w:t xml:space="preserve">부적합한 </w:t>
      </w:r>
      <w:r>
        <w:rPr>
          <w:rFonts w:eastAsiaTheme="minorHAnsi" w:hint="eastAsia"/>
        </w:rPr>
        <w:t>환자 선택</w:t>
      </w:r>
      <w:r w:rsidR="00A47857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때문이다</w:t>
      </w:r>
      <w:r w:rsidR="00A47857">
        <w:rPr>
          <w:rFonts w:eastAsiaTheme="minorHAnsi" w:hint="eastAsia"/>
        </w:rPr>
        <w:t xml:space="preserve"> </w:t>
      </w:r>
      <w:r w:rsidR="0050794E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Y051bT40MjwvUmVjTnVtPjxEaXNwbGF5VGV4dD5bMjMsIDI0XTwvRGlzcGxheVRleHQ+PHJlY29y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510629">
        <w:rPr>
          <w:rFonts w:eastAsiaTheme="minorHAnsi"/>
        </w:rPr>
        <w:instrText xml:space="preserve"> ADDIN EN.CITE </w:instrText>
      </w:r>
      <w:r w:rsidR="0050794E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Y051bT40MjwvUmVjTnVtPjxEaXNwbGF5VGV4dD5bMjMsIDI0XTwvRGlzcGxheVRleHQ+PHJlY29y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510629">
        <w:rPr>
          <w:rFonts w:eastAsiaTheme="minorHAnsi"/>
        </w:rPr>
        <w:instrText xml:space="preserve"> ADDIN EN.CITE.DATA </w:instrText>
      </w:r>
      <w:r w:rsidR="0050794E">
        <w:rPr>
          <w:rFonts w:eastAsiaTheme="minorHAnsi"/>
        </w:rPr>
      </w:r>
      <w:r w:rsidR="0050794E">
        <w:rPr>
          <w:rFonts w:eastAsiaTheme="minorHAnsi"/>
        </w:rPr>
        <w:fldChar w:fldCharType="end"/>
      </w:r>
      <w:r w:rsidR="0050794E">
        <w:rPr>
          <w:rFonts w:eastAsiaTheme="minorHAnsi"/>
        </w:rPr>
      </w:r>
      <w:r w:rsidR="0050794E">
        <w:rPr>
          <w:rFonts w:eastAsiaTheme="minorHAnsi"/>
        </w:rPr>
        <w:fldChar w:fldCharType="separate"/>
      </w:r>
      <w:r w:rsidR="00510629">
        <w:rPr>
          <w:rFonts w:eastAsiaTheme="minorHAnsi"/>
          <w:noProof/>
        </w:rPr>
        <w:t>[</w:t>
      </w:r>
      <w:hyperlink w:anchor="_ENREF_23" w:tooltip="Fager, 1980 #42" w:history="1">
        <w:r w:rsidR="009069F1">
          <w:rPr>
            <w:rFonts w:eastAsiaTheme="minorHAnsi"/>
            <w:noProof/>
          </w:rPr>
          <w:t>23</w:t>
        </w:r>
      </w:hyperlink>
      <w:r w:rsidR="00510629">
        <w:rPr>
          <w:rFonts w:eastAsiaTheme="minorHAnsi"/>
          <w:noProof/>
        </w:rPr>
        <w:t xml:space="preserve">, </w:t>
      </w:r>
      <w:hyperlink w:anchor="_ENREF_24" w:tooltip="Davis, 1994 #41" w:history="1">
        <w:r w:rsidR="009069F1">
          <w:rPr>
            <w:rFonts w:eastAsiaTheme="minorHAnsi"/>
            <w:noProof/>
          </w:rPr>
          <w:t>24</w:t>
        </w:r>
      </w:hyperlink>
      <w:r w:rsidR="00510629">
        <w:rPr>
          <w:rFonts w:eastAsiaTheme="minorHAnsi"/>
          <w:noProof/>
        </w:rPr>
        <w:t>]</w:t>
      </w:r>
      <w:r w:rsidR="0050794E">
        <w:rPr>
          <w:rFonts w:eastAsiaTheme="minorHAnsi"/>
        </w:rPr>
        <w:fldChar w:fldCharType="end"/>
      </w:r>
      <w:r>
        <w:rPr>
          <w:rFonts w:eastAsiaTheme="minorHAnsi" w:hint="eastAsia"/>
        </w:rPr>
        <w:t>.</w:t>
      </w:r>
      <w:r w:rsidR="00BA7B4D">
        <w:rPr>
          <w:rFonts w:eastAsiaTheme="minorHAnsi" w:hint="eastAsia"/>
        </w:rPr>
        <w:t xml:space="preserve"> 하지만 현재까지는 적합한 수술 대상에 해당하는 구체적인 </w:t>
      </w:r>
      <w:proofErr w:type="spellStart"/>
      <w:r w:rsidR="00BA7B4D">
        <w:rPr>
          <w:rFonts w:eastAsiaTheme="minorHAnsi" w:hint="eastAsia"/>
        </w:rPr>
        <w:t>적응증에</w:t>
      </w:r>
      <w:proofErr w:type="spellEnd"/>
      <w:r w:rsidR="00BA7B4D">
        <w:rPr>
          <w:rFonts w:eastAsiaTheme="minorHAnsi" w:hint="eastAsia"/>
        </w:rPr>
        <w:t xml:space="preserve"> 대한 </w:t>
      </w:r>
      <w:r w:rsidR="00BA7B4D" w:rsidRPr="00BA7B4D">
        <w:rPr>
          <w:rFonts w:eastAsiaTheme="minorHAnsi" w:hint="eastAsia"/>
          <w:u w:val="single"/>
        </w:rPr>
        <w:t>널리 받아들여지는</w:t>
      </w:r>
      <w:r w:rsidR="00BA7B4D">
        <w:rPr>
          <w:rFonts w:eastAsiaTheme="minorHAnsi" w:hint="eastAsia"/>
        </w:rPr>
        <w:t xml:space="preserve"> </w:t>
      </w:r>
      <w:r w:rsidR="0031524F">
        <w:rPr>
          <w:rFonts w:eastAsiaTheme="minorHAnsi" w:hint="eastAsia"/>
        </w:rPr>
        <w:t>합의</w:t>
      </w:r>
      <w:r w:rsidR="00BA7B4D">
        <w:rPr>
          <w:rFonts w:eastAsiaTheme="minorHAnsi" w:hint="eastAsia"/>
        </w:rPr>
        <w:t>가 없</w:t>
      </w:r>
      <w:r w:rsidR="0031524F">
        <w:rPr>
          <w:rFonts w:eastAsiaTheme="minorHAnsi" w:hint="eastAsia"/>
        </w:rPr>
        <w:t>는 상태다</w:t>
      </w:r>
      <w:r w:rsidR="0050504C">
        <w:rPr>
          <w:rFonts w:eastAsiaTheme="minorHAnsi" w:hint="eastAsia"/>
        </w:rPr>
        <w:t xml:space="preserve"> </w:t>
      </w:r>
      <w:r w:rsidR="0050794E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PFJlY051bT40NjwvUmVjTnVtPjxEaXNwbGF5VGV4dD5bMjUsIDI2XTwvRGlzcGxheVRleHQ+PHJl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BB412D">
        <w:rPr>
          <w:rFonts w:eastAsiaTheme="minorHAnsi"/>
        </w:rPr>
        <w:instrText xml:space="preserve"> ADDIN EN.CITE </w:instrText>
      </w:r>
      <w:r w:rsidR="0050794E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PFJlY051bT40NjwvUmVjTnVtPjxEaXNwbGF5VGV4dD5bMjUsIDI2XTwvRGlzcGxheVRleHQ+PHJl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BB412D">
        <w:rPr>
          <w:rFonts w:eastAsiaTheme="minorHAnsi"/>
        </w:rPr>
        <w:instrText xml:space="preserve"> ADDIN EN.CITE.DATA </w:instrText>
      </w:r>
      <w:r w:rsidR="0050794E">
        <w:rPr>
          <w:rFonts w:eastAsiaTheme="minorHAnsi"/>
        </w:rPr>
      </w:r>
      <w:r w:rsidR="0050794E">
        <w:rPr>
          <w:rFonts w:eastAsiaTheme="minorHAnsi"/>
        </w:rPr>
        <w:fldChar w:fldCharType="end"/>
      </w:r>
      <w:r w:rsidR="0050794E">
        <w:rPr>
          <w:rFonts w:eastAsiaTheme="minorHAnsi"/>
        </w:rPr>
      </w:r>
      <w:r w:rsidR="0050794E">
        <w:rPr>
          <w:rFonts w:eastAsiaTheme="minorHAnsi"/>
        </w:rPr>
        <w:fldChar w:fldCharType="separate"/>
      </w:r>
      <w:r w:rsidR="00BB412D">
        <w:rPr>
          <w:rFonts w:eastAsiaTheme="minorHAnsi"/>
          <w:noProof/>
        </w:rPr>
        <w:t>[</w:t>
      </w:r>
      <w:hyperlink w:anchor="_ENREF_25" w:tooltip="Osterman, 2006 #46" w:history="1">
        <w:r w:rsidR="009069F1">
          <w:rPr>
            <w:rFonts w:eastAsiaTheme="minorHAnsi"/>
            <w:noProof/>
          </w:rPr>
          <w:t>25</w:t>
        </w:r>
      </w:hyperlink>
      <w:r w:rsidR="00BB412D">
        <w:rPr>
          <w:rFonts w:eastAsiaTheme="minorHAnsi"/>
          <w:noProof/>
        </w:rPr>
        <w:t xml:space="preserve">, </w:t>
      </w:r>
      <w:hyperlink w:anchor="_ENREF_26" w:tooltip="Atlas, 2005 #44" w:history="1">
        <w:r w:rsidR="009069F1">
          <w:rPr>
            <w:rFonts w:eastAsiaTheme="minorHAnsi"/>
            <w:noProof/>
          </w:rPr>
          <w:t>26</w:t>
        </w:r>
      </w:hyperlink>
      <w:r w:rsidR="00BB412D">
        <w:rPr>
          <w:rFonts w:eastAsiaTheme="minorHAnsi"/>
          <w:noProof/>
        </w:rPr>
        <w:t>]</w:t>
      </w:r>
      <w:r w:rsidR="0050794E">
        <w:rPr>
          <w:rFonts w:eastAsiaTheme="minorHAnsi"/>
        </w:rPr>
        <w:fldChar w:fldCharType="end"/>
      </w:r>
      <w:r w:rsidR="00DE3AC2">
        <w:rPr>
          <w:rFonts w:eastAsiaTheme="minorHAnsi" w:hint="eastAsia"/>
        </w:rPr>
        <w:t>.</w:t>
      </w:r>
    </w:p>
    <w:p w:rsidR="007E52D7" w:rsidRPr="007E52D7" w:rsidRDefault="007E52D7" w:rsidP="007E52D7">
      <w:pPr>
        <w:rPr>
          <w:rFonts w:eastAsiaTheme="minorHAnsi"/>
          <w:noProof/>
        </w:rPr>
      </w:pPr>
    </w:p>
    <w:p w:rsidR="00A64212" w:rsidRPr="007E52D7" w:rsidRDefault="00A64212">
      <w:pPr>
        <w:rPr>
          <w:rFonts w:eastAsiaTheme="minorHAnsi"/>
          <w:b/>
        </w:rPr>
      </w:pPr>
      <w:r w:rsidRPr="007E52D7">
        <w:rPr>
          <w:rFonts w:eastAsiaTheme="minorHAnsi" w:hint="eastAsia"/>
          <w:b/>
        </w:rPr>
        <w:t>결론</w:t>
      </w:r>
    </w:p>
    <w:p w:rsidR="001D39B6" w:rsidRDefault="00A64212" w:rsidP="001D39B6">
      <w:pPr>
        <w:ind w:firstLineChars="100" w:firstLine="200"/>
        <w:rPr>
          <w:rFonts w:eastAsiaTheme="minorHAnsi"/>
        </w:rPr>
      </w:pPr>
      <w:proofErr w:type="spellStart"/>
      <w:r>
        <w:rPr>
          <w:rFonts w:eastAsiaTheme="minorHAnsi" w:hint="eastAsia"/>
        </w:rPr>
        <w:t>관혈적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절제술과 내시경적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절제술의 </w:t>
      </w:r>
      <w:commentRangeStart w:id="2428"/>
      <w:r>
        <w:rPr>
          <w:rFonts w:eastAsiaTheme="minorHAnsi" w:hint="eastAsia"/>
        </w:rPr>
        <w:t>임상적 결과에 유의한 차이가 없고</w:t>
      </w:r>
      <w:commentRangeEnd w:id="2428"/>
      <w:r w:rsidR="00FD4C53">
        <w:rPr>
          <w:rStyle w:val="a6"/>
        </w:rPr>
        <w:commentReference w:id="2428"/>
      </w:r>
      <w:r>
        <w:rPr>
          <w:rFonts w:eastAsiaTheme="minorHAnsi" w:hint="eastAsia"/>
        </w:rPr>
        <w:t>, 술기의 선택에 있어서도 널리 받아 들여지는 합의가 도출되지 않은 상태이다.</w:t>
      </w:r>
      <w:ins w:id="2429" w:author="Zepie" w:date="2011-02-17T00:16:00Z">
        <w:r w:rsidR="00AE1793">
          <w:rPr>
            <w:rFonts w:eastAsiaTheme="minorHAnsi" w:hint="eastAsia"/>
          </w:rPr>
          <w:t xml:space="preserve"> 그러나 비교 집단의 크기가 작은 경우가 많아 도출된</w:t>
        </w:r>
      </w:ins>
      <w:ins w:id="2430" w:author="Zepie" w:date="2011-02-17T00:17:00Z">
        <w:r w:rsidR="00AE1793">
          <w:rPr>
            <w:rFonts w:eastAsiaTheme="minorHAnsi" w:hint="eastAsia"/>
          </w:rPr>
          <w:t xml:space="preserve"> 결과가 옳은 것인지 불확실하고, 두 수술의 장단점에 대해서도 대강의 판단이 있을 뿐 확립된 사실이 없어 과학적인 근거를 바탕으로 한 비교가 있어야 한다.</w:t>
        </w:r>
      </w:ins>
      <w:r>
        <w:rPr>
          <w:rFonts w:eastAsiaTheme="minorHAnsi" w:hint="eastAsia"/>
        </w:rPr>
        <w:t xml:space="preserve"> 그러므로 두 술기간</w:t>
      </w:r>
      <w:r w:rsidR="007E52D7">
        <w:rPr>
          <w:rFonts w:eastAsiaTheme="minorHAnsi" w:hint="eastAsia"/>
        </w:rPr>
        <w:t>의 체계적인 비교가 필요하다.</w:t>
      </w:r>
    </w:p>
    <w:p w:rsidR="001D39B6" w:rsidRPr="009069F1" w:rsidRDefault="001D39B6" w:rsidP="001D39B6">
      <w:pPr>
        <w:rPr>
          <w:rFonts w:eastAsiaTheme="minorHAnsi"/>
        </w:rPr>
      </w:pPr>
    </w:p>
    <w:p w:rsidR="00B0641D" w:rsidRPr="00B0641D" w:rsidRDefault="00B0641D" w:rsidP="001D39B6">
      <w:pPr>
        <w:rPr>
          <w:b/>
        </w:rPr>
      </w:pPr>
      <w:r w:rsidRPr="00B0641D">
        <w:rPr>
          <w:rFonts w:hint="eastAsia"/>
          <w:b/>
        </w:rPr>
        <w:t>Refer</w:t>
      </w:r>
      <w:r>
        <w:rPr>
          <w:rFonts w:hint="eastAsia"/>
          <w:b/>
        </w:rPr>
        <w:t>e</w:t>
      </w:r>
      <w:r w:rsidRPr="00B0641D">
        <w:rPr>
          <w:rFonts w:hint="eastAsia"/>
          <w:b/>
        </w:rPr>
        <w:t>nce</w:t>
      </w:r>
      <w:r>
        <w:rPr>
          <w:rFonts w:hint="eastAsia"/>
          <w:b/>
        </w:rPr>
        <w:t>s</w:t>
      </w:r>
    </w:p>
    <w:p w:rsidR="009069F1" w:rsidRPr="009069F1" w:rsidRDefault="0050794E" w:rsidP="009069F1">
      <w:pPr>
        <w:ind w:left="720" w:hanging="720"/>
        <w:rPr>
          <w:rFonts w:ascii="맑은 고딕" w:eastAsia="맑은 고딕" w:hAnsi="맑은 고딕"/>
          <w:noProof/>
        </w:rPr>
      </w:pPr>
      <w:r>
        <w:fldChar w:fldCharType="begin"/>
      </w:r>
      <w:r w:rsidR="000E7E65">
        <w:instrText xml:space="preserve"> ADDIN EN.REFLIST </w:instrText>
      </w:r>
      <w:r>
        <w:fldChar w:fldCharType="separate"/>
      </w:r>
      <w:bookmarkStart w:id="2431" w:name="_ENREF_1"/>
      <w:r w:rsidR="009069F1" w:rsidRPr="009069F1">
        <w:rPr>
          <w:rFonts w:ascii="맑은 고딕" w:eastAsia="맑은 고딕" w:hAnsi="맑은 고딕"/>
          <w:noProof/>
        </w:rPr>
        <w:t>1.</w:t>
      </w:r>
      <w:r w:rsidR="009069F1" w:rsidRPr="009069F1">
        <w:rPr>
          <w:rFonts w:ascii="맑은 고딕" w:eastAsia="맑은 고딕" w:hAnsi="맑은 고딕"/>
          <w:noProof/>
        </w:rPr>
        <w:tab/>
        <w:t xml:space="preserve">Weber, H., </w:t>
      </w:r>
      <w:r w:rsidR="009069F1" w:rsidRPr="009069F1">
        <w:rPr>
          <w:rFonts w:ascii="맑은 고딕" w:eastAsia="맑은 고딕" w:hAnsi="맑은 고딕"/>
          <w:i/>
          <w:noProof/>
        </w:rPr>
        <w:t>Lumbar disc herniation. A controlled, prospective study with ten years of observation.</w:t>
      </w:r>
      <w:r w:rsidR="009069F1" w:rsidRPr="009069F1">
        <w:rPr>
          <w:rFonts w:ascii="맑은 고딕" w:eastAsia="맑은 고딕" w:hAnsi="맑은 고딕"/>
          <w:noProof/>
        </w:rPr>
        <w:t xml:space="preserve"> Spine (Phila Pa 1976), 1983. </w:t>
      </w:r>
      <w:r w:rsidR="009069F1" w:rsidRPr="009069F1">
        <w:rPr>
          <w:rFonts w:ascii="맑은 고딕" w:eastAsia="맑은 고딕" w:hAnsi="맑은 고딕"/>
          <w:b/>
          <w:noProof/>
        </w:rPr>
        <w:t>8</w:t>
      </w:r>
      <w:r w:rsidR="009069F1" w:rsidRPr="009069F1">
        <w:rPr>
          <w:rFonts w:ascii="맑은 고딕" w:eastAsia="맑은 고딕" w:hAnsi="맑은 고딕"/>
          <w:noProof/>
        </w:rPr>
        <w:t>(2): p. 131-40.</w:t>
      </w:r>
      <w:bookmarkEnd w:id="2431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32" w:name="_ENREF_2"/>
      <w:r w:rsidRPr="009069F1">
        <w:rPr>
          <w:rFonts w:ascii="맑은 고딕" w:eastAsia="맑은 고딕" w:hAnsi="맑은 고딕"/>
          <w:noProof/>
        </w:rPr>
        <w:t>2.</w:t>
      </w:r>
      <w:r w:rsidRPr="009069F1">
        <w:rPr>
          <w:rFonts w:ascii="맑은 고딕" w:eastAsia="맑은 고딕" w:hAnsi="맑은 고딕"/>
          <w:noProof/>
        </w:rPr>
        <w:tab/>
        <w:t xml:space="preserve">NACHEMSON, A., </w:t>
      </w:r>
      <w:r w:rsidRPr="009069F1">
        <w:rPr>
          <w:rFonts w:ascii="맑은 고딕" w:eastAsia="맑은 고딕" w:hAnsi="맑은 고딕"/>
          <w:i/>
          <w:noProof/>
        </w:rPr>
        <w:t>The lumbar spine an orthopaedic challenge.</w:t>
      </w:r>
      <w:r w:rsidRPr="009069F1">
        <w:rPr>
          <w:rFonts w:ascii="맑은 고딕" w:eastAsia="맑은 고딕" w:hAnsi="맑은 고딕"/>
          <w:noProof/>
        </w:rPr>
        <w:t xml:space="preserve"> Spine, 1976. </w:t>
      </w:r>
      <w:r w:rsidRPr="009069F1">
        <w:rPr>
          <w:rFonts w:ascii="맑은 고딕" w:eastAsia="맑은 고딕" w:hAnsi="맑은 고딕"/>
          <w:b/>
          <w:noProof/>
        </w:rPr>
        <w:t>1</w:t>
      </w:r>
      <w:r w:rsidRPr="009069F1">
        <w:rPr>
          <w:rFonts w:ascii="맑은 고딕" w:eastAsia="맑은 고딕" w:hAnsi="맑은 고딕"/>
          <w:noProof/>
        </w:rPr>
        <w:t>(1): p. 59.</w:t>
      </w:r>
      <w:bookmarkEnd w:id="2432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33" w:name="_ENREF_3"/>
      <w:r w:rsidRPr="009069F1">
        <w:rPr>
          <w:rFonts w:ascii="맑은 고딕" w:eastAsia="맑은 고딕" w:hAnsi="맑은 고딕"/>
          <w:noProof/>
        </w:rPr>
        <w:t>3.</w:t>
      </w:r>
      <w:r w:rsidRPr="009069F1">
        <w:rPr>
          <w:rFonts w:ascii="맑은 고딕" w:eastAsia="맑은 고딕" w:hAnsi="맑은 고딕"/>
          <w:noProof/>
        </w:rPr>
        <w:tab/>
        <w:t xml:space="preserve">Rothoerl, R., C. Woertgen, and A. Brawanski, </w:t>
      </w:r>
      <w:r w:rsidRPr="009069F1">
        <w:rPr>
          <w:rFonts w:ascii="맑은 고딕" w:eastAsia="맑은 고딕" w:hAnsi="맑은 고딕"/>
          <w:i/>
          <w:noProof/>
        </w:rPr>
        <w:t>When should conservative treatment for lumbar disc herniation be ceased and surgery considered?</w:t>
      </w:r>
      <w:r w:rsidRPr="009069F1">
        <w:rPr>
          <w:rFonts w:ascii="맑은 고딕" w:eastAsia="맑은 고딕" w:hAnsi="맑은 고딕"/>
          <w:noProof/>
        </w:rPr>
        <w:t xml:space="preserve"> Neurosurgical review, 2002. </w:t>
      </w:r>
      <w:r w:rsidRPr="009069F1">
        <w:rPr>
          <w:rFonts w:ascii="맑은 고딕" w:eastAsia="맑은 고딕" w:hAnsi="맑은 고딕"/>
          <w:b/>
          <w:noProof/>
        </w:rPr>
        <w:t>25</w:t>
      </w:r>
      <w:r w:rsidRPr="009069F1">
        <w:rPr>
          <w:rFonts w:ascii="맑은 고딕" w:eastAsia="맑은 고딕" w:hAnsi="맑은 고딕"/>
          <w:noProof/>
        </w:rPr>
        <w:t>(3): p. 162-165.</w:t>
      </w:r>
      <w:bookmarkEnd w:id="2433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34" w:name="_ENREF_4"/>
      <w:r w:rsidRPr="009069F1">
        <w:rPr>
          <w:rFonts w:ascii="맑은 고딕" w:eastAsia="맑은 고딕" w:hAnsi="맑은 고딕"/>
          <w:noProof/>
        </w:rPr>
        <w:t>4.</w:t>
      </w:r>
      <w:r w:rsidRPr="009069F1">
        <w:rPr>
          <w:rFonts w:ascii="맑은 고딕" w:eastAsia="맑은 고딕" w:hAnsi="맑은 고딕"/>
          <w:noProof/>
        </w:rPr>
        <w:tab/>
        <w:t xml:space="preserve">Maroon, J.C., </w:t>
      </w:r>
      <w:r w:rsidRPr="009069F1">
        <w:rPr>
          <w:rFonts w:ascii="맑은 고딕" w:eastAsia="맑은 고딕" w:hAnsi="맑은 고딕"/>
          <w:i/>
          <w:noProof/>
        </w:rPr>
        <w:t>Current concepts in minimally invasive discectomy.</w:t>
      </w:r>
      <w:r w:rsidRPr="009069F1">
        <w:rPr>
          <w:rFonts w:ascii="맑은 고딕" w:eastAsia="맑은 고딕" w:hAnsi="맑은 고딕"/>
          <w:noProof/>
        </w:rPr>
        <w:t xml:space="preserve"> Neurosurgery, 2002. </w:t>
      </w:r>
      <w:r w:rsidRPr="009069F1">
        <w:rPr>
          <w:rFonts w:ascii="맑은 고딕" w:eastAsia="맑은 고딕" w:hAnsi="맑은 고딕"/>
          <w:b/>
          <w:noProof/>
        </w:rPr>
        <w:t>51</w:t>
      </w:r>
      <w:r w:rsidRPr="009069F1">
        <w:rPr>
          <w:rFonts w:ascii="맑은 고딕" w:eastAsia="맑은 고딕" w:hAnsi="맑은 고딕"/>
          <w:noProof/>
        </w:rPr>
        <w:t>(5 Suppl): p. S137-45.</w:t>
      </w:r>
      <w:bookmarkEnd w:id="2434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35" w:name="_ENREF_5"/>
      <w:r w:rsidRPr="009069F1">
        <w:rPr>
          <w:rFonts w:ascii="맑은 고딕" w:eastAsia="맑은 고딕" w:hAnsi="맑은 고딕"/>
          <w:noProof/>
        </w:rPr>
        <w:t>5.</w:t>
      </w:r>
      <w:r w:rsidRPr="009069F1">
        <w:rPr>
          <w:rFonts w:ascii="맑은 고딕" w:eastAsia="맑은 고딕" w:hAnsi="맑은 고딕"/>
          <w:noProof/>
        </w:rPr>
        <w:tab/>
        <w:t xml:space="preserve">Nellensteijn, J., et al., </w:t>
      </w:r>
      <w:r w:rsidRPr="009069F1">
        <w:rPr>
          <w:rFonts w:ascii="맑은 고딕" w:eastAsia="맑은 고딕" w:hAnsi="맑은 고딕"/>
          <w:i/>
          <w:noProof/>
        </w:rPr>
        <w:t>Transforaminal endoscopic surgery for symptomatic lumbar disc herniations: a systematic review of the literature.</w:t>
      </w:r>
      <w:r w:rsidRPr="009069F1">
        <w:rPr>
          <w:rFonts w:ascii="맑은 고딕" w:eastAsia="맑은 고딕" w:hAnsi="맑은 고딕"/>
          <w:noProof/>
        </w:rPr>
        <w:t xml:space="preserve"> European Spine Journal, 2010. </w:t>
      </w:r>
      <w:r w:rsidRPr="009069F1">
        <w:rPr>
          <w:rFonts w:ascii="맑은 고딕" w:eastAsia="맑은 고딕" w:hAnsi="맑은 고딕"/>
          <w:b/>
          <w:noProof/>
        </w:rPr>
        <w:t>19</w:t>
      </w:r>
      <w:r w:rsidRPr="009069F1">
        <w:rPr>
          <w:rFonts w:ascii="맑은 고딕" w:eastAsia="맑은 고딕" w:hAnsi="맑은 고딕"/>
          <w:noProof/>
        </w:rPr>
        <w:t>(2): p. 181-204.</w:t>
      </w:r>
      <w:bookmarkEnd w:id="2435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36" w:name="_ENREF_6"/>
      <w:r w:rsidRPr="009069F1">
        <w:rPr>
          <w:rFonts w:ascii="맑은 고딕" w:eastAsia="맑은 고딕" w:hAnsi="맑은 고딕"/>
          <w:noProof/>
        </w:rPr>
        <w:t>6.</w:t>
      </w:r>
      <w:r w:rsidRPr="009069F1">
        <w:rPr>
          <w:rFonts w:ascii="맑은 고딕" w:eastAsia="맑은 고딕" w:hAnsi="맑은 고딕"/>
          <w:noProof/>
        </w:rPr>
        <w:tab/>
        <w:t xml:space="preserve">Righesso, O., A. Falavigna, and O. Avanzi, </w:t>
      </w:r>
      <w:r w:rsidRPr="009069F1">
        <w:rPr>
          <w:rFonts w:ascii="맑은 고딕" w:eastAsia="맑은 고딕" w:hAnsi="맑은 고딕"/>
          <w:i/>
          <w:noProof/>
        </w:rPr>
        <w:t>Comparison of open discectomy with microendoscopic discectomy in lumbar disc herniations: results of a randomized controlled trial.</w:t>
      </w:r>
      <w:r w:rsidRPr="009069F1">
        <w:rPr>
          <w:rFonts w:ascii="맑은 고딕" w:eastAsia="맑은 고딕" w:hAnsi="맑은 고딕"/>
          <w:noProof/>
        </w:rPr>
        <w:t xml:space="preserve"> Neurosurgery, 2007. </w:t>
      </w:r>
      <w:r w:rsidRPr="009069F1">
        <w:rPr>
          <w:rFonts w:ascii="맑은 고딕" w:eastAsia="맑은 고딕" w:hAnsi="맑은 고딕"/>
          <w:b/>
          <w:noProof/>
        </w:rPr>
        <w:t>61</w:t>
      </w:r>
      <w:r w:rsidRPr="009069F1">
        <w:rPr>
          <w:rFonts w:ascii="맑은 고딕" w:eastAsia="맑은 고딕" w:hAnsi="맑은 고딕"/>
          <w:noProof/>
        </w:rPr>
        <w:t>(3): p. 545-9; discussion 549.</w:t>
      </w:r>
      <w:bookmarkEnd w:id="2436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37" w:name="_ENREF_7"/>
      <w:r w:rsidRPr="009069F1">
        <w:rPr>
          <w:rFonts w:ascii="맑은 고딕" w:eastAsia="맑은 고딕" w:hAnsi="맑은 고딕"/>
          <w:noProof/>
        </w:rPr>
        <w:t>7.</w:t>
      </w:r>
      <w:r w:rsidRPr="009069F1">
        <w:rPr>
          <w:rFonts w:ascii="맑은 고딕" w:eastAsia="맑은 고딕" w:hAnsi="맑은 고딕"/>
          <w:noProof/>
        </w:rPr>
        <w:tab/>
        <w:t xml:space="preserve">Weinstein, J., et al., </w:t>
      </w:r>
      <w:r w:rsidRPr="009069F1">
        <w:rPr>
          <w:rFonts w:ascii="맑은 고딕" w:eastAsia="맑은 고딕" w:hAnsi="맑은 고딕"/>
          <w:i/>
          <w:noProof/>
        </w:rPr>
        <w:t xml:space="preserve">United States trends and regional variations in lumbar spine surgery: </w:t>
      </w:r>
      <w:r w:rsidRPr="009069F1">
        <w:rPr>
          <w:rFonts w:ascii="맑은 고딕" w:eastAsia="맑은 고딕" w:hAnsi="맑은 고딕"/>
          <w:i/>
          <w:noProof/>
        </w:rPr>
        <w:lastRenderedPageBreak/>
        <w:t>1992–2003.</w:t>
      </w:r>
      <w:r w:rsidRPr="009069F1">
        <w:rPr>
          <w:rFonts w:ascii="맑은 고딕" w:eastAsia="맑은 고딕" w:hAnsi="맑은 고딕"/>
          <w:noProof/>
        </w:rPr>
        <w:t xml:space="preserve"> Spine, 2006. </w:t>
      </w:r>
      <w:r w:rsidRPr="009069F1">
        <w:rPr>
          <w:rFonts w:ascii="맑은 고딕" w:eastAsia="맑은 고딕" w:hAnsi="맑은 고딕"/>
          <w:b/>
          <w:noProof/>
        </w:rPr>
        <w:t>31</w:t>
      </w:r>
      <w:r w:rsidRPr="009069F1">
        <w:rPr>
          <w:rFonts w:ascii="맑은 고딕" w:eastAsia="맑은 고딕" w:hAnsi="맑은 고딕"/>
          <w:noProof/>
        </w:rPr>
        <w:t>(23): p. 2707.</w:t>
      </w:r>
      <w:bookmarkEnd w:id="2437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38" w:name="_ENREF_8"/>
      <w:r w:rsidRPr="009069F1">
        <w:rPr>
          <w:rFonts w:ascii="맑은 고딕" w:eastAsia="맑은 고딕" w:hAnsi="맑은 고딕"/>
          <w:noProof/>
        </w:rPr>
        <w:t>8.</w:t>
      </w:r>
      <w:r w:rsidRPr="009069F1">
        <w:rPr>
          <w:rFonts w:ascii="맑은 고딕" w:eastAsia="맑은 고딕" w:hAnsi="맑은 고딕"/>
          <w:noProof/>
        </w:rPr>
        <w:tab/>
        <w:t xml:space="preserve">Koes, B., M. Van Tulder, and W. Peul, </w:t>
      </w:r>
      <w:r w:rsidRPr="009069F1">
        <w:rPr>
          <w:rFonts w:ascii="맑은 고딕" w:eastAsia="맑은 고딕" w:hAnsi="맑은 고딕"/>
          <w:i/>
          <w:noProof/>
        </w:rPr>
        <w:t>Diagnosis and treatment of sciatica.</w:t>
      </w:r>
      <w:r w:rsidRPr="009069F1">
        <w:rPr>
          <w:rFonts w:ascii="맑은 고딕" w:eastAsia="맑은 고딕" w:hAnsi="맑은 고딕"/>
          <w:noProof/>
        </w:rPr>
        <w:t xml:space="preserve"> BMJ: British Medical Journal, 2007. </w:t>
      </w:r>
      <w:r w:rsidRPr="009069F1">
        <w:rPr>
          <w:rFonts w:ascii="맑은 고딕" w:eastAsia="맑은 고딕" w:hAnsi="맑은 고딕"/>
          <w:b/>
          <w:noProof/>
        </w:rPr>
        <w:t>334</w:t>
      </w:r>
      <w:r w:rsidRPr="009069F1">
        <w:rPr>
          <w:rFonts w:ascii="맑은 고딕" w:eastAsia="맑은 고딕" w:hAnsi="맑은 고딕"/>
          <w:noProof/>
        </w:rPr>
        <w:t>(7607): p. 1313.</w:t>
      </w:r>
      <w:bookmarkEnd w:id="2438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39" w:name="_ENREF_9"/>
      <w:r w:rsidRPr="009069F1">
        <w:rPr>
          <w:rFonts w:ascii="맑은 고딕" w:eastAsia="맑은 고딕" w:hAnsi="맑은 고딕"/>
          <w:noProof/>
        </w:rPr>
        <w:t>9.</w:t>
      </w:r>
      <w:r w:rsidRPr="009069F1">
        <w:rPr>
          <w:rFonts w:ascii="맑은 고딕" w:eastAsia="맑은 고딕" w:hAnsi="맑은 고딕"/>
          <w:noProof/>
        </w:rPr>
        <w:tab/>
        <w:t xml:space="preserve">Schizas, C., E. Tsiridis, and J. Saksena, </w:t>
      </w:r>
      <w:r w:rsidRPr="009069F1">
        <w:rPr>
          <w:rFonts w:ascii="맑은 고딕" w:eastAsia="맑은 고딕" w:hAnsi="맑은 고딕"/>
          <w:i/>
          <w:noProof/>
        </w:rPr>
        <w:t>Microendoscopic discectomy compared with standard microsurgical discectomy for treatment of uncontained or large contained disc herniations.</w:t>
      </w:r>
      <w:r w:rsidRPr="009069F1">
        <w:rPr>
          <w:rFonts w:ascii="맑은 고딕" w:eastAsia="맑은 고딕" w:hAnsi="맑은 고딕"/>
          <w:noProof/>
        </w:rPr>
        <w:t xml:space="preserve"> Neurosurgery, 2005. </w:t>
      </w:r>
      <w:r w:rsidRPr="009069F1">
        <w:rPr>
          <w:rFonts w:ascii="맑은 고딕" w:eastAsia="맑은 고딕" w:hAnsi="맑은 고딕"/>
          <w:b/>
          <w:noProof/>
        </w:rPr>
        <w:t>57</w:t>
      </w:r>
      <w:r w:rsidRPr="009069F1">
        <w:rPr>
          <w:rFonts w:ascii="맑은 고딕" w:eastAsia="맑은 고딕" w:hAnsi="맑은 고딕"/>
          <w:noProof/>
        </w:rPr>
        <w:t>(4 Suppl): p. 357-60; discussion 357-60.</w:t>
      </w:r>
      <w:bookmarkEnd w:id="2439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40" w:name="_ENREF_10"/>
      <w:r w:rsidRPr="009069F1">
        <w:rPr>
          <w:rFonts w:ascii="맑은 고딕" w:eastAsia="맑은 고딕" w:hAnsi="맑은 고딕"/>
          <w:noProof/>
        </w:rPr>
        <w:t>10.</w:t>
      </w:r>
      <w:r w:rsidRPr="009069F1">
        <w:rPr>
          <w:rFonts w:ascii="맑은 고딕" w:eastAsia="맑은 고딕" w:hAnsi="맑은 고딕"/>
          <w:noProof/>
        </w:rPr>
        <w:tab/>
        <w:t xml:space="preserve">Mixter, W.J. and J.S. Barr, </w:t>
      </w:r>
      <w:r w:rsidRPr="009069F1">
        <w:rPr>
          <w:rFonts w:ascii="맑은 고딕" w:eastAsia="맑은 고딕" w:hAnsi="맑은 고딕"/>
          <w:i/>
          <w:noProof/>
        </w:rPr>
        <w:t>Rupture of intervertebral disc with involvement of the spinal canal.</w:t>
      </w:r>
      <w:r w:rsidRPr="009069F1">
        <w:rPr>
          <w:rFonts w:ascii="맑은 고딕" w:eastAsia="맑은 고딕" w:hAnsi="맑은 고딕"/>
          <w:noProof/>
        </w:rPr>
        <w:t xml:space="preserve"> N Engl J Med., 1934. </w:t>
      </w:r>
      <w:r w:rsidRPr="009069F1">
        <w:rPr>
          <w:rFonts w:ascii="맑은 고딕" w:eastAsia="맑은 고딕" w:hAnsi="맑은 고딕"/>
          <w:b/>
          <w:noProof/>
        </w:rPr>
        <w:t>211</w:t>
      </w:r>
      <w:r w:rsidRPr="009069F1">
        <w:rPr>
          <w:rFonts w:ascii="맑은 고딕" w:eastAsia="맑은 고딕" w:hAnsi="맑은 고딕"/>
          <w:noProof/>
        </w:rPr>
        <w:t>: p. 210-5.</w:t>
      </w:r>
      <w:bookmarkEnd w:id="2440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41" w:name="_ENREF_11"/>
      <w:r w:rsidRPr="009069F1">
        <w:rPr>
          <w:rFonts w:ascii="맑은 고딕" w:eastAsia="맑은 고딕" w:hAnsi="맑은 고딕"/>
          <w:noProof/>
        </w:rPr>
        <w:t>11.</w:t>
      </w:r>
      <w:r w:rsidRPr="009069F1">
        <w:rPr>
          <w:rFonts w:ascii="맑은 고딕" w:eastAsia="맑은 고딕" w:hAnsi="맑은 고딕"/>
          <w:noProof/>
        </w:rPr>
        <w:tab/>
        <w:t xml:space="preserve">Yasargil, M.G., </w:t>
      </w:r>
      <w:r w:rsidRPr="009069F1">
        <w:rPr>
          <w:rFonts w:ascii="맑은 고딕" w:eastAsia="맑은 고딕" w:hAnsi="맑은 고딕"/>
          <w:i/>
          <w:noProof/>
        </w:rPr>
        <w:t>Microsurgical operation for herniated disc, in: Wullenweber R, Brock M, Hamer J, Klinger M, Spoerri O, editors.</w:t>
      </w:r>
      <w:r w:rsidRPr="009069F1">
        <w:rPr>
          <w:rFonts w:ascii="맑은 고딕" w:eastAsia="맑은 고딕" w:hAnsi="맑은 고딕"/>
          <w:noProof/>
        </w:rPr>
        <w:t xml:space="preserve"> Advances in Neurosurgery. Berlin: Springer-Verlag, 1977: p. p. 81.</w:t>
      </w:r>
      <w:bookmarkEnd w:id="2441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i/>
          <w:noProof/>
        </w:rPr>
      </w:pPr>
      <w:bookmarkStart w:id="2442" w:name="_ENREF_12"/>
      <w:r w:rsidRPr="009069F1">
        <w:rPr>
          <w:rFonts w:ascii="맑은 고딕" w:eastAsia="맑은 고딕" w:hAnsi="맑은 고딕"/>
          <w:noProof/>
        </w:rPr>
        <w:t>12.</w:t>
      </w:r>
      <w:r w:rsidRPr="009069F1">
        <w:rPr>
          <w:rFonts w:ascii="맑은 고딕" w:eastAsia="맑은 고딕" w:hAnsi="맑은 고딕"/>
          <w:noProof/>
        </w:rPr>
        <w:tab/>
        <w:t xml:space="preserve">Caspar, W., </w:t>
      </w:r>
      <w:r w:rsidRPr="009069F1">
        <w:rPr>
          <w:rFonts w:ascii="맑은 고딕" w:eastAsia="맑은 고딕" w:hAnsi="맑은 고딕"/>
          <w:i/>
          <w:noProof/>
        </w:rPr>
        <w:t>A new surgical procedure for lumbar disc herniation causing less tissue damage through a microsurgical</w:t>
      </w:r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r w:rsidRPr="009069F1">
        <w:rPr>
          <w:rFonts w:ascii="맑은 고딕" w:eastAsia="맑은 고딕" w:hAnsi="맑은 고딕"/>
          <w:i/>
          <w:noProof/>
        </w:rPr>
        <w:t>approach, in: Wullenweber R, Brock M, Hamer J, Klinger M, Spoerri O, editors.</w:t>
      </w:r>
      <w:r w:rsidRPr="009069F1">
        <w:rPr>
          <w:rFonts w:ascii="맑은 고딕" w:eastAsia="맑은 고딕" w:hAnsi="맑은 고딕"/>
          <w:noProof/>
        </w:rPr>
        <w:t xml:space="preserve"> Advances in Neurosurgery. Berlin: Springer-Verlag, 1977: p. pp. 74–7.</w:t>
      </w:r>
      <w:bookmarkEnd w:id="2442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43" w:name="_ENREF_13"/>
      <w:r w:rsidRPr="009069F1">
        <w:rPr>
          <w:rFonts w:ascii="맑은 고딕" w:eastAsia="맑은 고딕" w:hAnsi="맑은 고딕"/>
          <w:noProof/>
        </w:rPr>
        <w:t>13.</w:t>
      </w:r>
      <w:r w:rsidRPr="009069F1">
        <w:rPr>
          <w:rFonts w:ascii="맑은 고딕" w:eastAsia="맑은 고딕" w:hAnsi="맑은 고딕"/>
          <w:noProof/>
        </w:rPr>
        <w:tab/>
        <w:t xml:space="preserve">Williams, R.W., </w:t>
      </w:r>
      <w:r w:rsidRPr="009069F1">
        <w:rPr>
          <w:rFonts w:ascii="맑은 고딕" w:eastAsia="맑은 고딕" w:hAnsi="맑은 고딕"/>
          <w:i/>
          <w:noProof/>
        </w:rPr>
        <w:t>Microlumbar discectomy: A conservative approach to the virgin herniated lumbar disc.</w:t>
      </w:r>
      <w:r w:rsidRPr="009069F1">
        <w:rPr>
          <w:rFonts w:ascii="맑은 고딕" w:eastAsia="맑은 고딕" w:hAnsi="맑은 고딕"/>
          <w:noProof/>
        </w:rPr>
        <w:t xml:space="preserve"> Spine, 1978. </w:t>
      </w:r>
      <w:r w:rsidRPr="009069F1">
        <w:rPr>
          <w:rFonts w:ascii="맑은 고딕" w:eastAsia="맑은 고딕" w:hAnsi="맑은 고딕"/>
          <w:b/>
          <w:noProof/>
        </w:rPr>
        <w:t>3</w:t>
      </w:r>
      <w:r w:rsidRPr="009069F1">
        <w:rPr>
          <w:rFonts w:ascii="맑은 고딕" w:eastAsia="맑은 고딕" w:hAnsi="맑은 고딕"/>
          <w:noProof/>
        </w:rPr>
        <w:t>: p. 175-182.</w:t>
      </w:r>
      <w:bookmarkEnd w:id="2443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44" w:name="_ENREF_14"/>
      <w:r w:rsidRPr="009069F1">
        <w:rPr>
          <w:rFonts w:ascii="맑은 고딕" w:eastAsia="맑은 고딕" w:hAnsi="맑은 고딕"/>
          <w:noProof/>
        </w:rPr>
        <w:t>14.</w:t>
      </w:r>
      <w:r w:rsidRPr="009069F1">
        <w:rPr>
          <w:rFonts w:ascii="맑은 고딕" w:eastAsia="맑은 고딕" w:hAnsi="맑은 고딕"/>
          <w:noProof/>
        </w:rPr>
        <w:tab/>
        <w:t xml:space="preserve">Schreiber, A. and Y. Suezawa, </w:t>
      </w:r>
      <w:r w:rsidRPr="009069F1">
        <w:rPr>
          <w:rFonts w:ascii="맑은 고딕" w:eastAsia="맑은 고딕" w:hAnsi="맑은 고딕"/>
          <w:i/>
          <w:noProof/>
        </w:rPr>
        <w:t>Transdiscoscopic percutaneous nucleotomy in disc herniation.</w:t>
      </w:r>
      <w:r w:rsidRPr="009069F1">
        <w:rPr>
          <w:rFonts w:ascii="맑은 고딕" w:eastAsia="맑은 고딕" w:hAnsi="맑은 고딕"/>
          <w:noProof/>
        </w:rPr>
        <w:t xml:space="preserve"> Orthop Rev, 1986. </w:t>
      </w:r>
      <w:r w:rsidRPr="009069F1">
        <w:rPr>
          <w:rFonts w:ascii="맑은 고딕" w:eastAsia="맑은 고딕" w:hAnsi="맑은 고딕"/>
          <w:b/>
          <w:noProof/>
        </w:rPr>
        <w:t>15</w:t>
      </w:r>
      <w:r w:rsidRPr="009069F1">
        <w:rPr>
          <w:rFonts w:ascii="맑은 고딕" w:eastAsia="맑은 고딕" w:hAnsi="맑은 고딕"/>
          <w:noProof/>
        </w:rPr>
        <w:t>: p. 35-8.</w:t>
      </w:r>
      <w:bookmarkEnd w:id="2444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45" w:name="_ENREF_15"/>
      <w:r w:rsidRPr="009069F1">
        <w:rPr>
          <w:rFonts w:ascii="맑은 고딕" w:eastAsia="맑은 고딕" w:hAnsi="맑은 고딕"/>
          <w:noProof/>
        </w:rPr>
        <w:t>15.</w:t>
      </w:r>
      <w:r w:rsidRPr="009069F1">
        <w:rPr>
          <w:rFonts w:ascii="맑은 고딕" w:eastAsia="맑은 고딕" w:hAnsi="맑은 고딕"/>
          <w:noProof/>
        </w:rPr>
        <w:tab/>
        <w:t xml:space="preserve">Mayer, H.M. and M. Brock, </w:t>
      </w:r>
      <w:r w:rsidRPr="009069F1">
        <w:rPr>
          <w:rFonts w:ascii="맑은 고딕" w:eastAsia="맑은 고딕" w:hAnsi="맑은 고딕"/>
          <w:i/>
          <w:noProof/>
        </w:rPr>
        <w:t>Percutaneous endoscopic discectomy:Surgical technique and preliminary results compared to microsurgical discectomy.</w:t>
      </w:r>
      <w:r w:rsidRPr="009069F1">
        <w:rPr>
          <w:rFonts w:ascii="맑은 고딕" w:eastAsia="맑은 고딕" w:hAnsi="맑은 고딕"/>
          <w:noProof/>
        </w:rPr>
        <w:t xml:space="preserve"> J Neurosurg, 1993. </w:t>
      </w:r>
      <w:r w:rsidRPr="009069F1">
        <w:rPr>
          <w:rFonts w:ascii="맑은 고딕" w:eastAsia="맑은 고딕" w:hAnsi="맑은 고딕"/>
          <w:b/>
          <w:noProof/>
        </w:rPr>
        <w:t>78</w:t>
      </w:r>
      <w:r w:rsidRPr="009069F1">
        <w:rPr>
          <w:rFonts w:ascii="맑은 고딕" w:eastAsia="맑은 고딕" w:hAnsi="맑은 고딕"/>
          <w:noProof/>
        </w:rPr>
        <w:t>: p. 216-25.</w:t>
      </w:r>
      <w:bookmarkEnd w:id="2445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46" w:name="_ENREF_16"/>
      <w:r w:rsidRPr="009069F1">
        <w:rPr>
          <w:rFonts w:ascii="맑은 고딕" w:eastAsia="맑은 고딕" w:hAnsi="맑은 고딕"/>
          <w:noProof/>
        </w:rPr>
        <w:t>16.</w:t>
      </w:r>
      <w:r w:rsidRPr="009069F1">
        <w:rPr>
          <w:rFonts w:ascii="맑은 고딕" w:eastAsia="맑은 고딕" w:hAnsi="맑은 고딕"/>
          <w:noProof/>
        </w:rPr>
        <w:tab/>
        <w:t xml:space="preserve">Foley, K.T. and M.M. Smith, </w:t>
      </w:r>
      <w:r w:rsidRPr="009069F1">
        <w:rPr>
          <w:rFonts w:ascii="맑은 고딕" w:eastAsia="맑은 고딕" w:hAnsi="맑은 고딕"/>
          <w:i/>
          <w:noProof/>
        </w:rPr>
        <w:t>Microendoscopic discectomy.</w:t>
      </w:r>
      <w:r w:rsidRPr="009069F1">
        <w:rPr>
          <w:rFonts w:ascii="맑은 고딕" w:eastAsia="맑은 고딕" w:hAnsi="맑은 고딕"/>
          <w:noProof/>
        </w:rPr>
        <w:t xml:space="preserve"> Tech Neurosurg., 1997. </w:t>
      </w:r>
      <w:r w:rsidRPr="009069F1">
        <w:rPr>
          <w:rFonts w:ascii="맑은 고딕" w:eastAsia="맑은 고딕" w:hAnsi="맑은 고딕"/>
          <w:b/>
          <w:noProof/>
        </w:rPr>
        <w:t>3</w:t>
      </w:r>
      <w:r w:rsidRPr="009069F1">
        <w:rPr>
          <w:rFonts w:ascii="맑은 고딕" w:eastAsia="맑은 고딕" w:hAnsi="맑은 고딕"/>
          <w:noProof/>
        </w:rPr>
        <w:t>: p. 301-7.</w:t>
      </w:r>
      <w:bookmarkEnd w:id="2446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47" w:name="_ENREF_17"/>
      <w:r w:rsidRPr="009069F1">
        <w:rPr>
          <w:rFonts w:ascii="맑은 고딕" w:eastAsia="맑은 고딕" w:hAnsi="맑은 고딕"/>
          <w:noProof/>
        </w:rPr>
        <w:t>17.</w:t>
      </w:r>
      <w:r w:rsidRPr="009069F1">
        <w:rPr>
          <w:rFonts w:ascii="맑은 고딕" w:eastAsia="맑은 고딕" w:hAnsi="맑은 고딕"/>
          <w:noProof/>
        </w:rPr>
        <w:tab/>
        <w:t xml:space="preserve">RON, R.I. and D.A. CARLOS, </w:t>
      </w:r>
      <w:r w:rsidRPr="009069F1">
        <w:rPr>
          <w:rFonts w:ascii="맑은 고딕" w:eastAsia="맑은 고딕" w:hAnsi="맑은 고딕"/>
          <w:i/>
          <w:noProof/>
        </w:rPr>
        <w:t>Lumbar microdiscectomy and microendoscopic discectomy.</w:t>
      </w:r>
      <w:r w:rsidRPr="009069F1">
        <w:rPr>
          <w:rFonts w:ascii="맑은 고딕" w:eastAsia="맑은 고딕" w:hAnsi="맑은 고딕"/>
          <w:noProof/>
        </w:rPr>
        <w:t xml:space="preserve"> Minimally Invasive Therapy, 2006. </w:t>
      </w:r>
      <w:r w:rsidRPr="009069F1">
        <w:rPr>
          <w:rFonts w:ascii="맑은 고딕" w:eastAsia="맑은 고딕" w:hAnsi="맑은 고딕"/>
          <w:b/>
          <w:noProof/>
        </w:rPr>
        <w:t>15</w:t>
      </w:r>
      <w:r w:rsidRPr="009069F1">
        <w:rPr>
          <w:rFonts w:ascii="맑은 고딕" w:eastAsia="맑은 고딕" w:hAnsi="맑은 고딕"/>
          <w:noProof/>
        </w:rPr>
        <w:t>(5): p. 267-270.</w:t>
      </w:r>
      <w:bookmarkEnd w:id="2447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48" w:name="_ENREF_18"/>
      <w:r w:rsidRPr="009069F1">
        <w:rPr>
          <w:rFonts w:ascii="맑은 고딕" w:eastAsia="맑은 고딕" w:hAnsi="맑은 고딕"/>
          <w:noProof/>
        </w:rPr>
        <w:t>18.</w:t>
      </w:r>
      <w:r w:rsidRPr="009069F1">
        <w:rPr>
          <w:rFonts w:ascii="맑은 고딕" w:eastAsia="맑은 고딕" w:hAnsi="맑은 고딕"/>
          <w:noProof/>
        </w:rPr>
        <w:tab/>
        <w:t xml:space="preserve">Wu, X., et al., </w:t>
      </w:r>
      <w:r w:rsidRPr="009069F1">
        <w:rPr>
          <w:rFonts w:ascii="맑은 고딕" w:eastAsia="맑은 고딕" w:hAnsi="맑은 고딕"/>
          <w:i/>
          <w:noProof/>
        </w:rPr>
        <w:t>Microendoscopic Discectomy for Lumbar Disc Herniation:Surgical Technique and Outcome in 873 Consecutive Cases.</w:t>
      </w:r>
      <w:r w:rsidRPr="009069F1">
        <w:rPr>
          <w:rFonts w:ascii="맑은 고딕" w:eastAsia="맑은 고딕" w:hAnsi="맑은 고딕"/>
          <w:noProof/>
        </w:rPr>
        <w:t xml:space="preserve"> SPINE, 2006. </w:t>
      </w:r>
      <w:r w:rsidRPr="009069F1">
        <w:rPr>
          <w:rFonts w:ascii="맑은 고딕" w:eastAsia="맑은 고딕" w:hAnsi="맑은 고딕"/>
          <w:b/>
          <w:noProof/>
        </w:rPr>
        <w:t>31</w:t>
      </w:r>
      <w:r w:rsidRPr="009069F1">
        <w:rPr>
          <w:rFonts w:ascii="맑은 고딕" w:eastAsia="맑은 고딕" w:hAnsi="맑은 고딕"/>
          <w:noProof/>
        </w:rPr>
        <w:t>(23): p. 2689-2694.</w:t>
      </w:r>
      <w:bookmarkEnd w:id="2448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49" w:name="_ENREF_19"/>
      <w:r w:rsidRPr="009069F1">
        <w:rPr>
          <w:rFonts w:ascii="맑은 고딕" w:eastAsia="맑은 고딕" w:hAnsi="맑은 고딕"/>
          <w:noProof/>
        </w:rPr>
        <w:t>19.</w:t>
      </w:r>
      <w:r w:rsidRPr="009069F1">
        <w:rPr>
          <w:rFonts w:ascii="맑은 고딕" w:eastAsia="맑은 고딕" w:hAnsi="맑은 고딕"/>
          <w:noProof/>
        </w:rPr>
        <w:tab/>
        <w:t xml:space="preserve">Jin, K.M., et al., </w:t>
      </w:r>
      <w:r w:rsidRPr="009069F1">
        <w:rPr>
          <w:rFonts w:ascii="맑은 고딕" w:eastAsia="맑은 고딕" w:hAnsi="맑은 고딕"/>
          <w:i/>
          <w:noProof/>
        </w:rPr>
        <w:t>Targeted percutaneous transforaminal endoscopic diskectomy in 295 patients: comparison with results of microscopic diskectomy.</w:t>
      </w:r>
      <w:r w:rsidRPr="009069F1">
        <w:rPr>
          <w:rFonts w:ascii="맑은 고딕" w:eastAsia="맑은 고딕" w:hAnsi="맑은 고딕"/>
          <w:noProof/>
        </w:rPr>
        <w:t xml:space="preserve"> Surgical Neurology, 2007. </w:t>
      </w:r>
      <w:r w:rsidRPr="009069F1">
        <w:rPr>
          <w:rFonts w:ascii="맑은 고딕" w:eastAsia="맑은 고딕" w:hAnsi="맑은 고딕"/>
          <w:b/>
          <w:noProof/>
        </w:rPr>
        <w:t>68</w:t>
      </w:r>
      <w:r w:rsidRPr="009069F1">
        <w:rPr>
          <w:rFonts w:ascii="맑은 고딕" w:eastAsia="맑은 고딕" w:hAnsi="맑은 고딕"/>
          <w:noProof/>
        </w:rPr>
        <w:t>: p. 623- 631.</w:t>
      </w:r>
      <w:bookmarkEnd w:id="2449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50" w:name="_ENREF_20"/>
      <w:r w:rsidRPr="009069F1">
        <w:rPr>
          <w:rFonts w:ascii="맑은 고딕" w:eastAsia="맑은 고딕" w:hAnsi="맑은 고딕"/>
          <w:noProof/>
        </w:rPr>
        <w:t>20.</w:t>
      </w:r>
      <w:r w:rsidRPr="009069F1">
        <w:rPr>
          <w:rFonts w:ascii="맑은 고딕" w:eastAsia="맑은 고딕" w:hAnsi="맑은 고딕"/>
          <w:noProof/>
        </w:rPr>
        <w:tab/>
        <w:t xml:space="preserve">Orlando, R., F. Asdrubal, and A. Osmar, </w:t>
      </w:r>
      <w:r w:rsidRPr="009069F1">
        <w:rPr>
          <w:rFonts w:ascii="맑은 고딕" w:eastAsia="맑은 고딕" w:hAnsi="맑은 고딕"/>
          <w:i/>
          <w:noProof/>
        </w:rPr>
        <w:t>Comparison of Open Discectomy With Microendoscopic Discectomy in Lumbar Disc Herniations : Results of A Randomized Controlled Trial.</w:t>
      </w:r>
      <w:r w:rsidRPr="009069F1">
        <w:rPr>
          <w:rFonts w:ascii="맑은 고딕" w:eastAsia="맑은 고딕" w:hAnsi="맑은 고딕"/>
          <w:noProof/>
        </w:rPr>
        <w:t xml:space="preserve"> Neurosurgery 2007. </w:t>
      </w:r>
      <w:r w:rsidRPr="009069F1">
        <w:rPr>
          <w:rFonts w:ascii="맑은 고딕" w:eastAsia="맑은 고딕" w:hAnsi="맑은 고딕"/>
          <w:b/>
          <w:noProof/>
        </w:rPr>
        <w:t>61</w:t>
      </w:r>
      <w:r w:rsidRPr="009069F1">
        <w:rPr>
          <w:rFonts w:ascii="맑은 고딕" w:eastAsia="맑은 고딕" w:hAnsi="맑은 고딕"/>
          <w:noProof/>
        </w:rPr>
        <w:t>: p. 545-549.</w:t>
      </w:r>
      <w:bookmarkEnd w:id="2450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i/>
          <w:noProof/>
        </w:rPr>
      </w:pPr>
      <w:bookmarkStart w:id="2451" w:name="_ENREF_21"/>
      <w:r w:rsidRPr="009069F1">
        <w:rPr>
          <w:rFonts w:ascii="맑은 고딕" w:eastAsia="맑은 고딕" w:hAnsi="맑은 고딕"/>
          <w:noProof/>
        </w:rPr>
        <w:t>21.</w:t>
      </w:r>
      <w:r w:rsidRPr="009069F1">
        <w:rPr>
          <w:rFonts w:ascii="맑은 고딕" w:eastAsia="맑은 고딕" w:hAnsi="맑은 고딕"/>
          <w:noProof/>
        </w:rPr>
        <w:tab/>
        <w:t xml:space="preserve">Sebastian, R., et al., </w:t>
      </w:r>
      <w:r w:rsidRPr="009069F1">
        <w:rPr>
          <w:rFonts w:ascii="맑은 고딕" w:eastAsia="맑은 고딕" w:hAnsi="맑은 고딕"/>
          <w:i/>
          <w:noProof/>
        </w:rPr>
        <w:t>Full-Endoscopic Interlaminar and Transforaminal Lumbar Discectomy Versus Conventional Microsurgical Technique</w:t>
      </w:r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r w:rsidRPr="009069F1">
        <w:rPr>
          <w:rFonts w:ascii="맑은 고딕" w:eastAsia="맑은 고딕" w:hAnsi="맑은 고딕"/>
          <w:i/>
          <w:noProof/>
        </w:rPr>
        <w:t>A Prospective, Randomized, Controlled Study.</w:t>
      </w:r>
      <w:r w:rsidRPr="009069F1">
        <w:rPr>
          <w:rFonts w:ascii="맑은 고딕" w:eastAsia="맑은 고딕" w:hAnsi="맑은 고딕"/>
          <w:noProof/>
        </w:rPr>
        <w:t xml:space="preserve"> SPINE, 2008 </w:t>
      </w:r>
      <w:r w:rsidRPr="009069F1">
        <w:rPr>
          <w:rFonts w:ascii="맑은 고딕" w:eastAsia="맑은 고딕" w:hAnsi="맑은 고딕"/>
          <w:b/>
          <w:noProof/>
        </w:rPr>
        <w:t>33</w:t>
      </w:r>
      <w:r w:rsidRPr="009069F1">
        <w:rPr>
          <w:rFonts w:ascii="맑은 고딕" w:eastAsia="맑은 고딕" w:hAnsi="맑은 고딕"/>
          <w:noProof/>
        </w:rPr>
        <w:t>(9): p. 931-939.</w:t>
      </w:r>
      <w:bookmarkEnd w:id="2451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52" w:name="_ENREF_22"/>
      <w:r w:rsidRPr="009069F1">
        <w:rPr>
          <w:rFonts w:ascii="맑은 고딕" w:eastAsia="맑은 고딕" w:hAnsi="맑은 고딕"/>
          <w:noProof/>
        </w:rPr>
        <w:t>22.</w:t>
      </w:r>
      <w:r w:rsidRPr="009069F1">
        <w:rPr>
          <w:rFonts w:ascii="맑은 고딕" w:eastAsia="맑은 고딕" w:hAnsi="맑은 고딕"/>
          <w:noProof/>
        </w:rPr>
        <w:tab/>
        <w:t xml:space="preserve">Kotryna, V., S. Bronius, and A.V. Kazys, </w:t>
      </w:r>
      <w:r w:rsidRPr="009069F1">
        <w:rPr>
          <w:rFonts w:ascii="맑은 고딕" w:eastAsia="맑은 고딕" w:hAnsi="맑은 고딕"/>
          <w:i/>
          <w:noProof/>
        </w:rPr>
        <w:t>Clinical outcomes of patients with lumbar disc herniation, selected for one-level open-discectomy and microdiscectomy.</w:t>
      </w:r>
      <w:r w:rsidRPr="009069F1">
        <w:rPr>
          <w:rFonts w:ascii="맑은 고딕" w:eastAsia="맑은 고딕" w:hAnsi="맑은 고딕"/>
          <w:noProof/>
        </w:rPr>
        <w:t xml:space="preserve"> Eur Spine J 2010 </w:t>
      </w:r>
      <w:r w:rsidRPr="009069F1">
        <w:rPr>
          <w:rFonts w:ascii="맑은 고딕" w:eastAsia="맑은 고딕" w:hAnsi="맑은 고딕"/>
          <w:b/>
          <w:noProof/>
        </w:rPr>
        <w:lastRenderedPageBreak/>
        <w:t>19</w:t>
      </w:r>
      <w:r w:rsidRPr="009069F1">
        <w:rPr>
          <w:rFonts w:ascii="맑은 고딕" w:eastAsia="맑은 고딕" w:hAnsi="맑은 고딕"/>
          <w:noProof/>
        </w:rPr>
        <w:t>: p. 1450-1458.</w:t>
      </w:r>
      <w:bookmarkEnd w:id="2452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53" w:name="_ENREF_23"/>
      <w:r w:rsidRPr="009069F1">
        <w:rPr>
          <w:rFonts w:ascii="맑은 고딕" w:eastAsia="맑은 고딕" w:hAnsi="맑은 고딕"/>
          <w:noProof/>
        </w:rPr>
        <w:t>23.</w:t>
      </w:r>
      <w:r w:rsidRPr="009069F1">
        <w:rPr>
          <w:rFonts w:ascii="맑은 고딕" w:eastAsia="맑은 고딕" w:hAnsi="맑은 고딕"/>
          <w:noProof/>
        </w:rPr>
        <w:tab/>
        <w:t xml:space="preserve">Fager, C.A. and S.R. Freidberg, </w:t>
      </w:r>
      <w:r w:rsidRPr="009069F1">
        <w:rPr>
          <w:rFonts w:ascii="맑은 고딕" w:eastAsia="맑은 고딕" w:hAnsi="맑은 고딕"/>
          <w:i/>
          <w:noProof/>
        </w:rPr>
        <w:t>Analysis of failures and poor results of lumbar spine surgery.</w:t>
      </w:r>
      <w:r w:rsidRPr="009069F1">
        <w:rPr>
          <w:rFonts w:ascii="맑은 고딕" w:eastAsia="맑은 고딕" w:hAnsi="맑은 고딕"/>
          <w:noProof/>
        </w:rPr>
        <w:t xml:space="preserve"> Spine (Phila Pa 1976), 1980. </w:t>
      </w:r>
      <w:r w:rsidRPr="009069F1">
        <w:rPr>
          <w:rFonts w:ascii="맑은 고딕" w:eastAsia="맑은 고딕" w:hAnsi="맑은 고딕"/>
          <w:b/>
          <w:noProof/>
        </w:rPr>
        <w:t>5</w:t>
      </w:r>
      <w:r w:rsidRPr="009069F1">
        <w:rPr>
          <w:rFonts w:ascii="맑은 고딕" w:eastAsia="맑은 고딕" w:hAnsi="맑은 고딕"/>
          <w:noProof/>
        </w:rPr>
        <w:t>(1): p. 87-94.</w:t>
      </w:r>
      <w:bookmarkEnd w:id="2453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54" w:name="_ENREF_24"/>
      <w:r w:rsidRPr="009069F1">
        <w:rPr>
          <w:rFonts w:ascii="맑은 고딕" w:eastAsia="맑은 고딕" w:hAnsi="맑은 고딕"/>
          <w:noProof/>
        </w:rPr>
        <w:t>24.</w:t>
      </w:r>
      <w:r w:rsidRPr="009069F1">
        <w:rPr>
          <w:rFonts w:ascii="맑은 고딕" w:eastAsia="맑은 고딕" w:hAnsi="맑은 고딕"/>
          <w:noProof/>
        </w:rPr>
        <w:tab/>
        <w:t xml:space="preserve">Davis, R.A., </w:t>
      </w:r>
      <w:r w:rsidRPr="009069F1">
        <w:rPr>
          <w:rFonts w:ascii="맑은 고딕" w:eastAsia="맑은 고딕" w:hAnsi="맑은 고딕"/>
          <w:i/>
          <w:noProof/>
        </w:rPr>
        <w:t>A long-term outcome analysis of 984 surgically treated herniated lumbar discs.</w:t>
      </w:r>
      <w:r w:rsidRPr="009069F1">
        <w:rPr>
          <w:rFonts w:ascii="맑은 고딕" w:eastAsia="맑은 고딕" w:hAnsi="맑은 고딕"/>
          <w:noProof/>
        </w:rPr>
        <w:t xml:space="preserve"> J Neurosurg, 1994. </w:t>
      </w:r>
      <w:r w:rsidRPr="009069F1">
        <w:rPr>
          <w:rFonts w:ascii="맑은 고딕" w:eastAsia="맑은 고딕" w:hAnsi="맑은 고딕"/>
          <w:b/>
          <w:noProof/>
        </w:rPr>
        <w:t>80</w:t>
      </w:r>
      <w:r w:rsidRPr="009069F1">
        <w:rPr>
          <w:rFonts w:ascii="맑은 고딕" w:eastAsia="맑은 고딕" w:hAnsi="맑은 고딕"/>
          <w:noProof/>
        </w:rPr>
        <w:t>(3): p. 415-21.</w:t>
      </w:r>
      <w:bookmarkEnd w:id="2454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55" w:name="_ENREF_25"/>
      <w:r w:rsidRPr="009069F1">
        <w:rPr>
          <w:rFonts w:ascii="맑은 고딕" w:eastAsia="맑은 고딕" w:hAnsi="맑은 고딕"/>
          <w:noProof/>
        </w:rPr>
        <w:t>25.</w:t>
      </w:r>
      <w:r w:rsidRPr="009069F1">
        <w:rPr>
          <w:rFonts w:ascii="맑은 고딕" w:eastAsia="맑은 고딕" w:hAnsi="맑은 고딕"/>
          <w:noProof/>
        </w:rPr>
        <w:tab/>
        <w:t xml:space="preserve">Osterman, H., et al., </w:t>
      </w:r>
      <w:r w:rsidRPr="009069F1">
        <w:rPr>
          <w:rFonts w:ascii="맑은 고딕" w:eastAsia="맑은 고딕" w:hAnsi="맑은 고딕"/>
          <w:i/>
          <w:noProof/>
        </w:rPr>
        <w:t>Effectiveness of microdiscectomy for lumbar disc herniation: a randomized controlled trial with 2 years of follow-up.</w:t>
      </w:r>
      <w:r w:rsidRPr="009069F1">
        <w:rPr>
          <w:rFonts w:ascii="맑은 고딕" w:eastAsia="맑은 고딕" w:hAnsi="맑은 고딕"/>
          <w:noProof/>
        </w:rPr>
        <w:t xml:space="preserve"> Spine (Phila Pa 1976), 2006. </w:t>
      </w:r>
      <w:r w:rsidRPr="009069F1">
        <w:rPr>
          <w:rFonts w:ascii="맑은 고딕" w:eastAsia="맑은 고딕" w:hAnsi="맑은 고딕"/>
          <w:b/>
          <w:noProof/>
        </w:rPr>
        <w:t>31</w:t>
      </w:r>
      <w:r w:rsidRPr="009069F1">
        <w:rPr>
          <w:rFonts w:ascii="맑은 고딕" w:eastAsia="맑은 고딕" w:hAnsi="맑은 고딕"/>
          <w:noProof/>
        </w:rPr>
        <w:t>(21): p. 2409-14.</w:t>
      </w:r>
      <w:bookmarkEnd w:id="2455"/>
    </w:p>
    <w:p w:rsidR="009069F1" w:rsidRPr="009069F1" w:rsidRDefault="009069F1" w:rsidP="009069F1">
      <w:pPr>
        <w:ind w:left="720" w:hanging="720"/>
        <w:rPr>
          <w:rFonts w:ascii="맑은 고딕" w:eastAsia="맑은 고딕" w:hAnsi="맑은 고딕"/>
          <w:noProof/>
        </w:rPr>
      </w:pPr>
      <w:bookmarkStart w:id="2456" w:name="_ENREF_26"/>
      <w:r w:rsidRPr="009069F1">
        <w:rPr>
          <w:rFonts w:ascii="맑은 고딕" w:eastAsia="맑은 고딕" w:hAnsi="맑은 고딕"/>
          <w:noProof/>
        </w:rPr>
        <w:t>26.</w:t>
      </w:r>
      <w:r w:rsidRPr="009069F1">
        <w:rPr>
          <w:rFonts w:ascii="맑은 고딕" w:eastAsia="맑은 고딕" w:hAnsi="맑은 고딕"/>
          <w:noProof/>
        </w:rPr>
        <w:tab/>
        <w:t xml:space="preserve">Atlas, S.J., et al., </w:t>
      </w:r>
      <w:r w:rsidRPr="009069F1">
        <w:rPr>
          <w:rFonts w:ascii="맑은 고딕" w:eastAsia="맑은 고딕" w:hAnsi="맑은 고딕"/>
          <w:i/>
          <w:noProof/>
        </w:rPr>
        <w:t>Long-term outcomes of surgical and nonsurgical management of lumbar spinal stenosis: 8 to 10 year results from the maine lumbar spine study.</w:t>
      </w:r>
      <w:r w:rsidRPr="009069F1">
        <w:rPr>
          <w:rFonts w:ascii="맑은 고딕" w:eastAsia="맑은 고딕" w:hAnsi="맑은 고딕"/>
          <w:noProof/>
        </w:rPr>
        <w:t xml:space="preserve"> Spine (Phila Pa 1976), 2005. </w:t>
      </w:r>
      <w:r w:rsidRPr="009069F1">
        <w:rPr>
          <w:rFonts w:ascii="맑은 고딕" w:eastAsia="맑은 고딕" w:hAnsi="맑은 고딕"/>
          <w:b/>
          <w:noProof/>
        </w:rPr>
        <w:t>30</w:t>
      </w:r>
      <w:r w:rsidRPr="009069F1">
        <w:rPr>
          <w:rFonts w:ascii="맑은 고딕" w:eastAsia="맑은 고딕" w:hAnsi="맑은 고딕"/>
          <w:noProof/>
        </w:rPr>
        <w:t>(8): p. 936-43.</w:t>
      </w:r>
      <w:bookmarkEnd w:id="2456"/>
    </w:p>
    <w:p w:rsidR="009069F1" w:rsidRDefault="009069F1" w:rsidP="009069F1">
      <w:pPr>
        <w:rPr>
          <w:rFonts w:ascii="맑은 고딕" w:eastAsia="맑은 고딕" w:hAnsi="맑은 고딕"/>
          <w:noProof/>
        </w:rPr>
      </w:pPr>
    </w:p>
    <w:p w:rsidR="00CE2D84" w:rsidRDefault="0050794E" w:rsidP="00510629">
      <w:pPr>
        <w:ind w:left="720" w:hanging="720"/>
      </w:pPr>
      <w:r>
        <w:fldChar w:fldCharType="end"/>
      </w:r>
    </w:p>
    <w:sectPr w:rsidR="00CE2D84" w:rsidSect="00B36F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Inje University Medical College" w:date="2011-02-17T04:21:00Z" w:initials="Urm, SH">
    <w:p w:rsidR="00C06509" w:rsidRPr="00BB412D" w:rsidRDefault="00C06509">
      <w:pPr>
        <w:pStyle w:val="a7"/>
      </w:pPr>
      <w:r w:rsidRPr="00BB412D">
        <w:rPr>
          <w:rStyle w:val="a6"/>
        </w:rPr>
        <w:annotationRef/>
      </w:r>
      <w:r w:rsidRPr="00BB412D">
        <w:t>‘</w:t>
      </w:r>
      <w:r w:rsidRPr="00BB412D">
        <w:rPr>
          <w:rFonts w:hint="eastAsia"/>
        </w:rPr>
        <w:t>논쟁의 진행</w:t>
      </w:r>
      <w:r w:rsidRPr="00BB412D">
        <w:t>’</w:t>
      </w:r>
      <w:r w:rsidRPr="00BB412D">
        <w:rPr>
          <w:rFonts w:hint="eastAsia"/>
        </w:rPr>
        <w:t>에 해당하는 참고문헌 제시</w:t>
      </w:r>
    </w:p>
  </w:comment>
  <w:comment w:id="21" w:author="Inje University Medical College" w:date="2011-02-17T00:17:00Z" w:initials="Urm, SH">
    <w:p w:rsidR="00C06509" w:rsidRPr="00B24D40" w:rsidRDefault="00C06509">
      <w:pPr>
        <w:pStyle w:val="a7"/>
      </w:pPr>
      <w:r>
        <w:rPr>
          <w:rStyle w:val="a6"/>
        </w:rPr>
        <w:annotationRef/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관련 의료비 차이에 대해 논하다가 갑자기 </w:t>
      </w:r>
      <w:r>
        <w:t>‘</w:t>
      </w:r>
      <w:r>
        <w:rPr>
          <w:rFonts w:hint="eastAsia"/>
        </w:rPr>
        <w:t>OD와 ED를 활용한 연구의 양</w:t>
      </w:r>
      <w:r>
        <w:t>’</w:t>
      </w:r>
      <w:r>
        <w:rPr>
          <w:rFonts w:hint="eastAsia"/>
        </w:rPr>
        <w:t xml:space="preserve">에 대한 이야기가 나옵니다. </w:t>
      </w:r>
      <w:r w:rsidRPr="00B24D40">
        <w:rPr>
          <w:rFonts w:hint="eastAsia"/>
          <w:u w:val="single"/>
        </w:rPr>
        <w:t>OD와 ED를 사용해 무엇을 알아보기 위한 연구가 부족하다는 것인지</w:t>
      </w:r>
      <w:r>
        <w:rPr>
          <w:rFonts w:hint="eastAsia"/>
        </w:rPr>
        <w:t xml:space="preserve"> 이 문장만으로는 이해가 어렵습니다. 만약 단순히 연구의 양이 부족하다면 이 리뷰와 진행하고 있는 meta 연구가 제대로 이루어질 수 없다는 이야기로밖에 해석되지 않습니다.</w:t>
      </w:r>
    </w:p>
  </w:comment>
  <w:comment w:id="34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위에서 언급한 같은 내용을 반복할 이유는?</w:t>
      </w:r>
    </w:p>
  </w:comment>
  <w:comment w:id="53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OD라는 약어를 사용할 것이라면 OD로 표기</w:t>
      </w:r>
    </w:p>
  </w:comment>
  <w:comment w:id="59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64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70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73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78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81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83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문장의 의미가 명확하지 않습니다. 원문을 기준으로 정확히 해석해 주세요.</w:t>
      </w:r>
    </w:p>
  </w:comment>
  <w:comment w:id="92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 xml:space="preserve">이 문장대로라면 MED가 OD보다 수술 자체로 우월하기보다는 열등하지 않다는 의미입니다. 만약 위 해석이 </w:t>
      </w:r>
      <w:proofErr w:type="spellStart"/>
      <w:r>
        <w:rPr>
          <w:rFonts w:hint="eastAsia"/>
        </w:rPr>
        <w:t>맞다면</w:t>
      </w:r>
      <w:proofErr w:type="spellEnd"/>
      <w:r>
        <w:rPr>
          <w:rFonts w:hint="eastAsia"/>
        </w:rPr>
        <w:t xml:space="preserve"> 수술자체가 아닌 수술외적인 부분의 효용성을 비교해야 할 것입니다.</w:t>
      </w:r>
    </w:p>
  </w:comment>
  <w:comment w:id="1210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Chi-square 해 보면 Chi = 115.091 (p&lt;0.0001)로 나옵니다. 확인바랍니다. 만약 t-test라면 무시하세요.</w:t>
      </w:r>
    </w:p>
  </w:comment>
  <w:comment w:id="1221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Chi-square 해 보면 Chi = 33.176 (p&lt;0.0001)로 나옵니다. 확인바랍니다.</w:t>
      </w:r>
    </w:p>
  </w:comment>
  <w:comment w:id="1298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Wu X, Jin KM, Orlando R 의 연구와 비교했을 때 수술시간의 차이가 너무 큽니다. 시간을 정하는 기준이 같은가요?</w:t>
      </w:r>
    </w:p>
  </w:comment>
  <w:comment w:id="1513" w:author="Inje University Medical College" w:date="2011-02-17T15:37:00Z" w:initials="Urm, SH">
    <w:p w:rsidR="00C06509" w:rsidRDefault="00C06509" w:rsidP="009069F1">
      <w:pPr>
        <w:pStyle w:val="a7"/>
        <w:rPr>
          <w:strike/>
        </w:rPr>
      </w:pPr>
      <w:r>
        <w:rPr>
          <w:rStyle w:val="a6"/>
        </w:rPr>
        <w:annotationRef/>
      </w:r>
      <w:r w:rsidRPr="000D09BB">
        <w:rPr>
          <w:rFonts w:hint="eastAsia"/>
          <w:strike/>
        </w:rPr>
        <w:t>Chi-square 해 보면 Chi = 115.091 (p&lt;0.0001)로 나옵니다. 확인바랍니다. 만약 t-test라면 무시하세요.</w:t>
      </w:r>
    </w:p>
    <w:p w:rsidR="00C06509" w:rsidRPr="000D09BB" w:rsidRDefault="00C06509" w:rsidP="009069F1">
      <w:pPr>
        <w:pStyle w:val="a7"/>
        <w:numPr>
          <w:ilvl w:val="0"/>
          <w:numId w:val="2"/>
        </w:numPr>
      </w:pPr>
      <w:r w:rsidRPr="000D09BB">
        <w:rPr>
          <w:rFonts w:hint="eastAsia"/>
        </w:rPr>
        <w:t>분석방법에 대한 언급이 없습니다.</w:t>
      </w:r>
    </w:p>
  </w:comment>
  <w:comment w:id="1524" w:author="Inje University Medical College" w:date="2011-02-17T15:37:00Z" w:initials="Urm, SH">
    <w:p w:rsidR="00C06509" w:rsidRDefault="00C06509" w:rsidP="009069F1">
      <w:pPr>
        <w:pStyle w:val="a7"/>
        <w:rPr>
          <w:strike/>
        </w:rPr>
      </w:pPr>
      <w:r>
        <w:rPr>
          <w:rStyle w:val="a6"/>
        </w:rPr>
        <w:annotationRef/>
      </w:r>
      <w:r w:rsidRPr="000D09BB">
        <w:rPr>
          <w:rFonts w:hint="eastAsia"/>
          <w:strike/>
        </w:rPr>
        <w:t>Chi-square 해 보면 Chi = 33.176 (p&lt;0.0001)로 나옵니다. 확인바랍니다.</w:t>
      </w:r>
    </w:p>
    <w:p w:rsidR="00C06509" w:rsidRPr="000D09BB" w:rsidRDefault="00C06509" w:rsidP="009069F1">
      <w:pPr>
        <w:pStyle w:val="a7"/>
        <w:numPr>
          <w:ilvl w:val="0"/>
          <w:numId w:val="2"/>
        </w:numPr>
        <w:rPr>
          <w:strike/>
        </w:rPr>
      </w:pPr>
      <w:r w:rsidRPr="000D09BB">
        <w:rPr>
          <w:rFonts w:hint="eastAsia"/>
        </w:rPr>
        <w:t xml:space="preserve"> 분석방법에 대한 언급이 없습니다.</w:t>
      </w:r>
    </w:p>
  </w:comment>
  <w:comment w:id="1666" w:author="Inje University Medical College" w:date="2011-02-17T15:37:00Z" w:initials="Urm, SH">
    <w:p w:rsidR="00C06509" w:rsidRDefault="00C06509" w:rsidP="009069F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Wu X, Jin KM, Orlando R 의 연구와 비교했을 때 수술시간의 차이가 너무 큽니다. 시간을 정하는 기준이 같은가요?</w:t>
      </w:r>
    </w:p>
  </w:comment>
  <w:comment w:id="1750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표 1, 표 2로 요약해서 표시한 내용에 대한 기술이 없습니다.</w:t>
      </w:r>
    </w:p>
    <w:p w:rsidR="00C06509" w:rsidRDefault="00C06509">
      <w:pPr>
        <w:pStyle w:val="a7"/>
      </w:pPr>
      <w:r>
        <w:rPr>
          <w:rFonts w:hint="eastAsia"/>
        </w:rPr>
        <w:t xml:space="preserve">논문은 표에서 </w:t>
      </w:r>
      <w:proofErr w:type="spellStart"/>
      <w:r>
        <w:rPr>
          <w:rFonts w:hint="eastAsia"/>
        </w:rPr>
        <w:t>시간순으로</w:t>
      </w:r>
      <w:proofErr w:type="spellEnd"/>
      <w:r>
        <w:rPr>
          <w:rFonts w:hint="eastAsia"/>
        </w:rPr>
        <w:t xml:space="preserve"> 배열하십시오.</w:t>
      </w:r>
    </w:p>
    <w:p w:rsidR="00C06509" w:rsidRDefault="00C06509">
      <w:pPr>
        <w:pStyle w:val="a7"/>
      </w:pPr>
      <w:r>
        <w:rPr>
          <w:rFonts w:hint="eastAsia"/>
        </w:rPr>
        <w:t>연구대상자의 인구학적 특성, 대상선정방법, 탈락비율을 정리하십시오.</w:t>
      </w:r>
    </w:p>
    <w:p w:rsidR="00C06509" w:rsidRDefault="00C06509">
      <w:pPr>
        <w:pStyle w:val="a7"/>
      </w:pPr>
      <w:r>
        <w:rPr>
          <w:rFonts w:hint="eastAsia"/>
        </w:rPr>
        <w:t xml:space="preserve">연구목적, 결론, </w:t>
      </w:r>
      <w:proofErr w:type="spellStart"/>
      <w:r>
        <w:rPr>
          <w:rFonts w:hint="eastAsia"/>
        </w:rPr>
        <w:t>제한점을</w:t>
      </w:r>
      <w:proofErr w:type="spellEnd"/>
      <w:r>
        <w:rPr>
          <w:rFonts w:hint="eastAsia"/>
        </w:rPr>
        <w:t xml:space="preserve"> 정리하십시오.</w:t>
      </w:r>
    </w:p>
    <w:p w:rsidR="00C06509" w:rsidRPr="009F0029" w:rsidRDefault="00C06509">
      <w:pPr>
        <w:pStyle w:val="a7"/>
      </w:pPr>
      <w:r>
        <w:rPr>
          <w:rFonts w:hint="eastAsia"/>
        </w:rPr>
        <w:t>OD, MED 결과에 대한 논문이 여기에 제시한 5개 밖에 없나요? 비교한 논문이 이 것뿐이더라도 OD만 또는 MED만 제시한 연구들은 있을 듯 합니다.</w:t>
      </w:r>
    </w:p>
  </w:comment>
  <w:comment w:id="2088" w:author="Inje University Medical College" w:date="2011-02-17T15:37:00Z" w:initials="Urm, SH">
    <w:p w:rsidR="00C06509" w:rsidRPr="000D09BB" w:rsidRDefault="00C06509" w:rsidP="009069F1">
      <w:pPr>
        <w:pStyle w:val="a7"/>
        <w:rPr>
          <w:strike/>
        </w:rPr>
      </w:pPr>
      <w:r>
        <w:rPr>
          <w:rStyle w:val="a6"/>
        </w:rPr>
        <w:annotationRef/>
      </w:r>
      <w:r w:rsidRPr="000D09BB">
        <w:rPr>
          <w:rFonts w:hint="eastAsia"/>
          <w:strike/>
        </w:rPr>
        <w:t>표 1, 표 2로 요약해서 표시한 내용에 대한 기술이 없습니다.</w:t>
      </w:r>
    </w:p>
    <w:p w:rsidR="00C06509" w:rsidRPr="0084690A" w:rsidRDefault="00C06509" w:rsidP="009069F1">
      <w:pPr>
        <w:pStyle w:val="a7"/>
        <w:rPr>
          <w:strike/>
        </w:rPr>
      </w:pPr>
      <w:r w:rsidRPr="0084690A">
        <w:rPr>
          <w:rFonts w:hint="eastAsia"/>
          <w:strike/>
        </w:rPr>
        <w:t xml:space="preserve">논문은 표에서 </w:t>
      </w:r>
      <w:proofErr w:type="spellStart"/>
      <w:r w:rsidRPr="0084690A">
        <w:rPr>
          <w:rFonts w:hint="eastAsia"/>
          <w:strike/>
        </w:rPr>
        <w:t>시간순으로</w:t>
      </w:r>
      <w:proofErr w:type="spellEnd"/>
      <w:r w:rsidRPr="0084690A">
        <w:rPr>
          <w:rFonts w:hint="eastAsia"/>
          <w:strike/>
        </w:rPr>
        <w:t xml:space="preserve"> 배열하십시오.</w:t>
      </w:r>
    </w:p>
    <w:p w:rsidR="00C06509" w:rsidRDefault="00C06509" w:rsidP="009069F1">
      <w:pPr>
        <w:pStyle w:val="a7"/>
      </w:pPr>
      <w:r>
        <w:rPr>
          <w:rFonts w:hint="eastAsia"/>
        </w:rPr>
        <w:t>연구대상자의 인구학적 특성, 대상선정방법, 탈락비율을 정리하십시오.</w:t>
      </w:r>
    </w:p>
    <w:p w:rsidR="00C06509" w:rsidRDefault="00C06509" w:rsidP="009069F1">
      <w:pPr>
        <w:pStyle w:val="a7"/>
      </w:pPr>
      <w:r>
        <w:rPr>
          <w:rFonts w:hint="eastAsia"/>
        </w:rPr>
        <w:t xml:space="preserve">연구목적, 결론, </w:t>
      </w:r>
      <w:proofErr w:type="spellStart"/>
      <w:r>
        <w:rPr>
          <w:rFonts w:hint="eastAsia"/>
        </w:rPr>
        <w:t>제한점을</w:t>
      </w:r>
      <w:proofErr w:type="spellEnd"/>
      <w:r>
        <w:rPr>
          <w:rFonts w:hint="eastAsia"/>
        </w:rPr>
        <w:t xml:space="preserve"> 정리하십시오.</w:t>
      </w:r>
    </w:p>
    <w:p w:rsidR="00C06509" w:rsidRPr="0084690A" w:rsidRDefault="00C06509" w:rsidP="009069F1">
      <w:pPr>
        <w:pStyle w:val="a7"/>
        <w:rPr>
          <w:strike/>
        </w:rPr>
      </w:pPr>
      <w:r w:rsidRPr="0084690A">
        <w:rPr>
          <w:rFonts w:hint="eastAsia"/>
          <w:strike/>
        </w:rPr>
        <w:t>OD, MED 결과에 대한 논문이 여기에 제시한 5개 밖에 없나요? 비교한 논문이 이 것뿐이더라도 OD만 또는 MED만 제시한 연구들은 있을 듯 합니다.</w:t>
      </w:r>
    </w:p>
    <w:p w:rsidR="00C06509" w:rsidRPr="009F0029" w:rsidRDefault="00C06509" w:rsidP="009069F1">
      <w:pPr>
        <w:pStyle w:val="a7"/>
        <w:numPr>
          <w:ilvl w:val="0"/>
          <w:numId w:val="2"/>
        </w:numPr>
      </w:pPr>
      <w:r>
        <w:rPr>
          <w:rFonts w:hint="eastAsia"/>
        </w:rPr>
        <w:t xml:space="preserve">다른 논문들이 더 있긴 한데 많은 논문들이 비교 기준이 다르고 사용 척도가 다르고 중복되는 것이 적어 여기서 비교해서 보여주기 어렵습니다. 또 한가지 수술법에 대한 </w:t>
      </w:r>
      <w:proofErr w:type="gramStart"/>
      <w:r>
        <w:rPr>
          <w:rFonts w:hint="eastAsia"/>
        </w:rPr>
        <w:t>논문들은  수술</w:t>
      </w:r>
      <w:proofErr w:type="gramEnd"/>
      <w:r>
        <w:rPr>
          <w:rFonts w:hint="eastAsia"/>
        </w:rPr>
        <w:t xml:space="preserve"> 결과를 나타내는데 다른 방법을 이용한 것도 많고 우리가 원하는 수치가 자세히 나와있는 경우도 적습니다. 대체로 비슷한 것들로 나와있고 두 수술법을 비교한 논문들 위주로 했으며, 리뷰논문에서 </w:t>
      </w:r>
      <w:proofErr w:type="gramStart"/>
      <w:r>
        <w:rPr>
          <w:rFonts w:hint="eastAsia"/>
        </w:rPr>
        <w:t>지금까지  두</w:t>
      </w:r>
      <w:proofErr w:type="gramEnd"/>
      <w:r>
        <w:rPr>
          <w:rFonts w:hint="eastAsia"/>
        </w:rPr>
        <w:t xml:space="preserve"> 수술법 비교한 논문들을 정리해서 보여주는 것도 괜찮을 것 같아서 이렇게 정리했습니다.</w:t>
      </w:r>
    </w:p>
  </w:comment>
  <w:comment w:id="2428" w:author="Inje University Medical College" w:date="2011-02-17T00:17:00Z" w:initials="Urm, SH">
    <w:p w:rsidR="00C06509" w:rsidRDefault="00C0650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차이가 없는데 체계적인 비교가 필요한 이유는 무엇인가요?</w:t>
      </w:r>
    </w:p>
    <w:p w:rsidR="00C06509" w:rsidRDefault="00C06509">
      <w:pPr>
        <w:pStyle w:val="a7"/>
      </w:pPr>
      <w:r>
        <w:rPr>
          <w:rFonts w:hint="eastAsia"/>
        </w:rPr>
        <w:t xml:space="preserve">고민 많이 해야 할 부분인 </w:t>
      </w:r>
      <w:proofErr w:type="gramStart"/>
      <w:r>
        <w:rPr>
          <w:rFonts w:hint="eastAsia"/>
        </w:rPr>
        <w:t>듯</w:t>
      </w:r>
      <w:r>
        <w:t>…</w:t>
      </w:r>
      <w:proofErr w:type="gramEnd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509" w:rsidRDefault="00C06509" w:rsidP="002E0DAD">
      <w:r>
        <w:separator/>
      </w:r>
    </w:p>
  </w:endnote>
  <w:endnote w:type="continuationSeparator" w:id="0">
    <w:p w:rsidR="00C06509" w:rsidRDefault="00C06509" w:rsidP="002E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TT5843c57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SMP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Condensed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On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Tir_sym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al-GreekwithMath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TT32a07b98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454a7a89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509" w:rsidRDefault="00C06509" w:rsidP="002E0DAD">
      <w:r>
        <w:separator/>
      </w:r>
    </w:p>
  </w:footnote>
  <w:footnote w:type="continuationSeparator" w:id="0">
    <w:p w:rsidR="00C06509" w:rsidRDefault="00C06509" w:rsidP="002E0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F106C"/>
    <w:multiLevelType w:val="hybridMultilevel"/>
    <w:tmpl w:val="66C03D60"/>
    <w:lvl w:ilvl="0" w:tplc="1BA4D2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7A2F3694"/>
    <w:multiLevelType w:val="hybridMultilevel"/>
    <w:tmpl w:val="A9140442"/>
    <w:lvl w:ilvl="0" w:tplc="7B9224B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zrxrfa45z5vuefern5ap0la90xx9rzt0xr&quot;&gt;My EndNote Library&lt;record-ids&gt;&lt;item&gt;2&lt;/item&gt;&lt;item&gt;3&lt;/item&gt;&lt;item&gt;4&lt;/item&gt;&lt;item&gt;5&lt;/item&gt;&lt;item&gt;8&lt;/item&gt;&lt;item&gt;10&lt;/item&gt;&lt;item&gt;11&lt;/item&gt;&lt;item&gt;13&lt;/item&gt;&lt;item&gt;36&lt;/item&gt;&lt;item&gt;41&lt;/item&gt;&lt;item&gt;42&lt;/item&gt;&lt;item&gt;44&lt;/item&gt;&lt;item&gt;46&lt;/item&gt;&lt;item&gt;48&lt;/item&gt;&lt;item&gt;49&lt;/item&gt;&lt;item&gt;50&lt;/item&gt;&lt;item&gt;53&lt;/item&gt;&lt;item&gt;54&lt;/item&gt;&lt;item&gt;55&lt;/item&gt;&lt;item&gt;56&lt;/item&gt;&lt;item&gt;58&lt;/item&gt;&lt;item&gt;59&lt;/item&gt;&lt;/record-ids&gt;&lt;/item&gt;&lt;/Libraries&gt;"/>
  </w:docVars>
  <w:rsids>
    <w:rsidRoot w:val="002670EB"/>
    <w:rsid w:val="00001BE2"/>
    <w:rsid w:val="00003D8C"/>
    <w:rsid w:val="0001784A"/>
    <w:rsid w:val="00073297"/>
    <w:rsid w:val="00093417"/>
    <w:rsid w:val="00097403"/>
    <w:rsid w:val="000C5014"/>
    <w:rsid w:val="000D0776"/>
    <w:rsid w:val="000E7E65"/>
    <w:rsid w:val="000F57CA"/>
    <w:rsid w:val="001118DF"/>
    <w:rsid w:val="00143F72"/>
    <w:rsid w:val="0015176A"/>
    <w:rsid w:val="001812FE"/>
    <w:rsid w:val="00181AC0"/>
    <w:rsid w:val="001D39B6"/>
    <w:rsid w:val="001D5962"/>
    <w:rsid w:val="001E511F"/>
    <w:rsid w:val="001F30BC"/>
    <w:rsid w:val="0021232F"/>
    <w:rsid w:val="002670EB"/>
    <w:rsid w:val="002A63AC"/>
    <w:rsid w:val="002D1604"/>
    <w:rsid w:val="002D2C11"/>
    <w:rsid w:val="002E0DAD"/>
    <w:rsid w:val="002F43B3"/>
    <w:rsid w:val="002F4DE6"/>
    <w:rsid w:val="0031524F"/>
    <w:rsid w:val="00333E53"/>
    <w:rsid w:val="003408E9"/>
    <w:rsid w:val="00345C50"/>
    <w:rsid w:val="003D77F1"/>
    <w:rsid w:val="003E3896"/>
    <w:rsid w:val="003E43F3"/>
    <w:rsid w:val="0041186D"/>
    <w:rsid w:val="00424270"/>
    <w:rsid w:val="00430FAD"/>
    <w:rsid w:val="004417B5"/>
    <w:rsid w:val="00465627"/>
    <w:rsid w:val="00482238"/>
    <w:rsid w:val="0050504C"/>
    <w:rsid w:val="0050794E"/>
    <w:rsid w:val="00510629"/>
    <w:rsid w:val="00586ED2"/>
    <w:rsid w:val="005A787C"/>
    <w:rsid w:val="0061076F"/>
    <w:rsid w:val="006156A9"/>
    <w:rsid w:val="006218D9"/>
    <w:rsid w:val="00635666"/>
    <w:rsid w:val="00663AB0"/>
    <w:rsid w:val="00691617"/>
    <w:rsid w:val="00697226"/>
    <w:rsid w:val="006A5831"/>
    <w:rsid w:val="006B714A"/>
    <w:rsid w:val="006D7762"/>
    <w:rsid w:val="00714915"/>
    <w:rsid w:val="0073093E"/>
    <w:rsid w:val="00736BC2"/>
    <w:rsid w:val="00737862"/>
    <w:rsid w:val="007445CF"/>
    <w:rsid w:val="00762616"/>
    <w:rsid w:val="00773D00"/>
    <w:rsid w:val="007A3E9C"/>
    <w:rsid w:val="007B02F9"/>
    <w:rsid w:val="007C479D"/>
    <w:rsid w:val="007D31F4"/>
    <w:rsid w:val="007E52D7"/>
    <w:rsid w:val="0080301D"/>
    <w:rsid w:val="008203BA"/>
    <w:rsid w:val="00831D66"/>
    <w:rsid w:val="0084098F"/>
    <w:rsid w:val="00886424"/>
    <w:rsid w:val="008D0891"/>
    <w:rsid w:val="008D0937"/>
    <w:rsid w:val="00900FA6"/>
    <w:rsid w:val="009069F1"/>
    <w:rsid w:val="00937BEB"/>
    <w:rsid w:val="00953F92"/>
    <w:rsid w:val="00962438"/>
    <w:rsid w:val="00972507"/>
    <w:rsid w:val="00975AB5"/>
    <w:rsid w:val="00987F60"/>
    <w:rsid w:val="009A22D7"/>
    <w:rsid w:val="009F0029"/>
    <w:rsid w:val="009F02ED"/>
    <w:rsid w:val="009F53FD"/>
    <w:rsid w:val="00A20568"/>
    <w:rsid w:val="00A305D4"/>
    <w:rsid w:val="00A366F1"/>
    <w:rsid w:val="00A47857"/>
    <w:rsid w:val="00A64212"/>
    <w:rsid w:val="00AA63DE"/>
    <w:rsid w:val="00AE1793"/>
    <w:rsid w:val="00AF0383"/>
    <w:rsid w:val="00AF5C05"/>
    <w:rsid w:val="00AF77D7"/>
    <w:rsid w:val="00B0641D"/>
    <w:rsid w:val="00B24D40"/>
    <w:rsid w:val="00B36FB6"/>
    <w:rsid w:val="00B576CC"/>
    <w:rsid w:val="00B750D3"/>
    <w:rsid w:val="00BA7B4D"/>
    <w:rsid w:val="00BB412D"/>
    <w:rsid w:val="00BB4B6C"/>
    <w:rsid w:val="00BB73A4"/>
    <w:rsid w:val="00BE2AE0"/>
    <w:rsid w:val="00C06509"/>
    <w:rsid w:val="00C16C86"/>
    <w:rsid w:val="00C2167A"/>
    <w:rsid w:val="00C458B0"/>
    <w:rsid w:val="00C673CE"/>
    <w:rsid w:val="00CB7D1A"/>
    <w:rsid w:val="00CE2D84"/>
    <w:rsid w:val="00CF44A2"/>
    <w:rsid w:val="00D24F32"/>
    <w:rsid w:val="00D633B0"/>
    <w:rsid w:val="00D73DB6"/>
    <w:rsid w:val="00D815D6"/>
    <w:rsid w:val="00D92E4F"/>
    <w:rsid w:val="00DB4369"/>
    <w:rsid w:val="00DC16DA"/>
    <w:rsid w:val="00DE3AC2"/>
    <w:rsid w:val="00DF627A"/>
    <w:rsid w:val="00E174C2"/>
    <w:rsid w:val="00E22B68"/>
    <w:rsid w:val="00E25A19"/>
    <w:rsid w:val="00E335CD"/>
    <w:rsid w:val="00E36188"/>
    <w:rsid w:val="00E429F4"/>
    <w:rsid w:val="00E778FC"/>
    <w:rsid w:val="00EA5D55"/>
    <w:rsid w:val="00EC299E"/>
    <w:rsid w:val="00F10453"/>
    <w:rsid w:val="00F11B67"/>
    <w:rsid w:val="00F20D3B"/>
    <w:rsid w:val="00F3776D"/>
    <w:rsid w:val="00F4151C"/>
    <w:rsid w:val="00F555DB"/>
    <w:rsid w:val="00F80255"/>
    <w:rsid w:val="00F84D49"/>
    <w:rsid w:val="00F94E04"/>
    <w:rsid w:val="00F95635"/>
    <w:rsid w:val="00FD4C53"/>
    <w:rsid w:val="00FD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2D8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E2D8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CE2D8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CE2D8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CE2D84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0">
    <w:name w:val="부제 Char"/>
    <w:basedOn w:val="a0"/>
    <w:link w:val="a4"/>
    <w:uiPriority w:val="11"/>
    <w:rsid w:val="00CE2D84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Hyperlink"/>
    <w:basedOn w:val="a0"/>
    <w:uiPriority w:val="99"/>
    <w:unhideWhenUsed/>
    <w:rsid w:val="000E7E65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6261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762616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76261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76261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76261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762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76261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Char4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a"/>
    <w:uiPriority w:val="99"/>
    <w:semiHidden/>
    <w:rsid w:val="002E0DAD"/>
  </w:style>
  <w:style w:type="paragraph" w:styleId="ab">
    <w:name w:val="footer"/>
    <w:basedOn w:val="a"/>
    <w:link w:val="Char5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b"/>
    <w:uiPriority w:val="99"/>
    <w:semiHidden/>
    <w:rsid w:val="002E0DAD"/>
  </w:style>
  <w:style w:type="table" w:styleId="ac">
    <w:name w:val="Table Grid"/>
    <w:basedOn w:val="a1"/>
    <w:uiPriority w:val="59"/>
    <w:rsid w:val="009F5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옅은 음영1"/>
    <w:basedOn w:val="a1"/>
    <w:uiPriority w:val="60"/>
    <w:rsid w:val="0051062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">
    <w:name w:val="옅은 음영1"/>
    <w:basedOn w:val="a1"/>
    <w:uiPriority w:val="60"/>
    <w:rsid w:val="00AF5C0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d">
    <w:name w:val="List Paragraph"/>
    <w:basedOn w:val="a"/>
    <w:uiPriority w:val="34"/>
    <w:qFormat/>
    <w:rsid w:val="00345C5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2D8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E2D8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CE2D8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CE2D8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CE2D84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0">
    <w:name w:val="부제 Char"/>
    <w:basedOn w:val="a0"/>
    <w:link w:val="a4"/>
    <w:uiPriority w:val="11"/>
    <w:rsid w:val="00CE2D84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Hyperlink"/>
    <w:basedOn w:val="a0"/>
    <w:uiPriority w:val="99"/>
    <w:unhideWhenUsed/>
    <w:rsid w:val="000E7E65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6261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762616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76261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76261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76261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762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76261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Char4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a"/>
    <w:uiPriority w:val="99"/>
    <w:semiHidden/>
    <w:rsid w:val="002E0DAD"/>
  </w:style>
  <w:style w:type="paragraph" w:styleId="ab">
    <w:name w:val="footer"/>
    <w:basedOn w:val="a"/>
    <w:link w:val="Char5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b"/>
    <w:uiPriority w:val="99"/>
    <w:semiHidden/>
    <w:rsid w:val="002E0DAD"/>
  </w:style>
  <w:style w:type="table" w:styleId="ac">
    <w:name w:val="Table Grid"/>
    <w:basedOn w:val="a1"/>
    <w:uiPriority w:val="59"/>
    <w:rsid w:val="009F5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옅은 음영1"/>
    <w:basedOn w:val="a1"/>
    <w:uiPriority w:val="60"/>
    <w:rsid w:val="0051062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">
    <w:name w:val="옅은 음영1"/>
    <w:basedOn w:val="a1"/>
    <w:uiPriority w:val="60"/>
    <w:rsid w:val="00AF5C0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d">
    <w:name w:val="List Paragraph"/>
    <w:basedOn w:val="a"/>
    <w:uiPriority w:val="34"/>
    <w:qFormat/>
    <w:rsid w:val="00345C5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C302C-0374-4213-8B7C-E3A6C9E5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11000</Words>
  <Characters>62704</Characters>
  <Application>Microsoft Office Word</Application>
  <DocSecurity>0</DocSecurity>
  <Lines>522</Lines>
  <Paragraphs>147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Zepie</dc:creator>
  <cp:lastModifiedBy>dfg</cp:lastModifiedBy>
  <cp:revision>3</cp:revision>
  <dcterms:created xsi:type="dcterms:W3CDTF">2011-02-20T13:59:00Z</dcterms:created>
  <dcterms:modified xsi:type="dcterms:W3CDTF">2011-02-20T14:05:00Z</dcterms:modified>
</cp:coreProperties>
</file>